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F94" w:rsidRDefault="00EC2F94" w:rsidP="00EC2F94">
      <w:pPr>
        <w:pStyle w:val="BodyTextIndent"/>
        <w:spacing w:line="240" w:lineRule="auto"/>
        <w:jc w:val="center"/>
        <w:rPr>
          <w:rFonts w:ascii="GHEA Grapalat" w:hAnsi="GHEA Grapalat"/>
          <w:i w:val="0"/>
        </w:rPr>
      </w:pPr>
      <w:r>
        <w:rPr>
          <w:rFonts w:ascii="GHEA Grapalat" w:hAnsi="GHEA Grapalat"/>
          <w:i w:val="0"/>
        </w:rPr>
        <w:t>ОБЪЯВЛЕНИЕ</w:t>
      </w:r>
    </w:p>
    <w:p w:rsidR="00EC2F94" w:rsidRDefault="00EC2F94" w:rsidP="00EC2F94">
      <w:pPr>
        <w:pStyle w:val="BodyTextIndent"/>
        <w:spacing w:line="240" w:lineRule="auto"/>
        <w:jc w:val="center"/>
        <w:rPr>
          <w:rFonts w:ascii="GHEA Grapalat" w:hAnsi="GHEA Grapalat"/>
          <w:i w:val="0"/>
        </w:rPr>
      </w:pPr>
      <w:r>
        <w:rPr>
          <w:rFonts w:ascii="GHEA Grapalat" w:hAnsi="GHEA Grapalat"/>
          <w:i w:val="0"/>
        </w:rPr>
        <w:t>О ЗАПРОСЕ КОТИРОВОК</w:t>
      </w:r>
    </w:p>
    <w:p w:rsidR="00EC2F94" w:rsidRDefault="00EC2F94" w:rsidP="00EC2F94">
      <w:pPr>
        <w:pStyle w:val="BodyTextIndent"/>
        <w:spacing w:line="240" w:lineRule="auto"/>
        <w:jc w:val="center"/>
        <w:rPr>
          <w:rFonts w:ascii="GHEA Grapalat" w:hAnsi="GHEA Grapalat"/>
          <w:i w:val="0"/>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00EC2F94">
        <w:rPr>
          <w:rFonts w:ascii="GHEA Grapalat" w:hAnsi="GHEA Grapalat"/>
          <w:i w:val="0"/>
          <w:sz w:val="24"/>
          <w:szCs w:val="24"/>
        </w:rPr>
        <w:t xml:space="preserve">Комиссии от </w:t>
      </w:r>
      <w:r w:rsidR="00CE5C88" w:rsidRPr="009044F1">
        <w:rPr>
          <w:rFonts w:ascii="GHEA Grapalat" w:hAnsi="GHEA Grapalat"/>
          <w:i w:val="0"/>
          <w:sz w:val="24"/>
          <w:szCs w:val="24"/>
        </w:rPr>
        <w:t>"</w:t>
      </w:r>
      <w:r w:rsidR="00CE5C88">
        <w:rPr>
          <w:rFonts w:ascii="GHEA Grapalat" w:hAnsi="GHEA Grapalat"/>
          <w:i w:val="0"/>
          <w:sz w:val="24"/>
          <w:szCs w:val="24"/>
          <w:lang w:val="hy-AM"/>
        </w:rPr>
        <w:t>1</w:t>
      </w:r>
      <w:r w:rsidR="00CE5C88" w:rsidRPr="009044F1">
        <w:rPr>
          <w:rFonts w:ascii="GHEA Grapalat" w:hAnsi="GHEA Grapalat"/>
          <w:i w:val="0"/>
          <w:sz w:val="24"/>
          <w:szCs w:val="24"/>
        </w:rPr>
        <w:t xml:space="preserve">" </w:t>
      </w:r>
      <w:r w:rsidR="00EC2F94">
        <w:rPr>
          <w:rFonts w:ascii="GHEA Grapalat" w:hAnsi="GHEA Grapalat"/>
          <w:i w:val="0"/>
          <w:sz w:val="24"/>
          <w:szCs w:val="24"/>
        </w:rPr>
        <w:t>"</w:t>
      </w:r>
      <w:r w:rsidR="007601C9">
        <w:rPr>
          <w:rFonts w:ascii="GHEA Grapalat" w:hAnsi="GHEA Grapalat"/>
          <w:i w:val="0"/>
          <w:sz w:val="24"/>
          <w:szCs w:val="24"/>
          <w:lang w:val="hy-AM"/>
        </w:rPr>
        <w:t>1</w:t>
      </w:r>
      <w:r w:rsidR="007601C9" w:rsidRPr="007601C9">
        <w:rPr>
          <w:rFonts w:ascii="GHEA Grapalat" w:hAnsi="GHEA Grapalat"/>
          <w:i w:val="0"/>
          <w:sz w:val="24"/>
          <w:szCs w:val="24"/>
        </w:rPr>
        <w:t>8</w:t>
      </w:r>
      <w:r w:rsidR="007601C9">
        <w:rPr>
          <w:rFonts w:ascii="GHEA Grapalat" w:hAnsi="GHEA Grapalat"/>
          <w:i w:val="0"/>
          <w:sz w:val="24"/>
          <w:szCs w:val="24"/>
        </w:rPr>
        <w:t>" "</w:t>
      </w:r>
      <w:r w:rsidR="007601C9" w:rsidRPr="007601C9">
        <w:rPr>
          <w:rFonts w:ascii="GHEA Grapalat" w:hAnsi="GHEA Grapalat"/>
          <w:i w:val="0"/>
          <w:sz w:val="24"/>
          <w:szCs w:val="24"/>
        </w:rPr>
        <w:t>12</w:t>
      </w:r>
      <w:r w:rsidRPr="009044F1">
        <w:rPr>
          <w:rFonts w:ascii="GHEA Grapalat" w:hAnsi="GHEA Grapalat"/>
          <w:i w:val="0"/>
          <w:sz w:val="24"/>
          <w:szCs w:val="24"/>
        </w:rPr>
        <w:t>" 20</w:t>
      </w:r>
      <w:r w:rsidR="00EC2F94">
        <w:rPr>
          <w:rFonts w:ascii="GHEA Grapalat" w:hAnsi="GHEA Grapalat"/>
          <w:i w:val="0"/>
          <w:sz w:val="24"/>
          <w:szCs w:val="24"/>
          <w:lang w:val="hy-AM"/>
        </w:rPr>
        <w:t>19</w:t>
      </w:r>
      <w:r w:rsidR="00CE5C88">
        <w:rPr>
          <w:rFonts w:ascii="GHEA Grapalat" w:hAnsi="GHEA Grapalat"/>
          <w:i w:val="0"/>
          <w:sz w:val="24"/>
          <w:szCs w:val="24"/>
        </w:rPr>
        <w:t xml:space="preserve"> </w:t>
      </w:r>
      <w:r w:rsidRPr="009044F1">
        <w:rPr>
          <w:rFonts w:ascii="GHEA Grapalat" w:hAnsi="GHEA Grapalat"/>
          <w:i w:val="0"/>
          <w:sz w:val="24"/>
          <w:szCs w:val="24"/>
        </w:rPr>
        <w:t xml:space="preserve"> </w:t>
      </w:r>
    </w:p>
    <w:p w:rsidR="0091042F" w:rsidRPr="009044F1" w:rsidRDefault="0006703E" w:rsidP="00522385">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9228DE">
        <w:rPr>
          <w:rFonts w:ascii="GHEA Grapalat" w:hAnsi="GHEA Grapalat"/>
          <w:i w:val="0"/>
          <w:color w:val="000000"/>
          <w:lang w:val="hy-AM"/>
        </w:rPr>
        <w:t>ԿՀ</w:t>
      </w:r>
      <w:r w:rsidR="008D13B5">
        <w:rPr>
          <w:rFonts w:ascii="GHEA Grapalat" w:hAnsi="GHEA Grapalat"/>
          <w:i w:val="0"/>
          <w:color w:val="000000"/>
        </w:rPr>
        <w:t>13</w:t>
      </w:r>
      <w:r w:rsidR="009228DE">
        <w:rPr>
          <w:rFonts w:ascii="GHEA Grapalat" w:hAnsi="GHEA Grapalat"/>
          <w:i w:val="0"/>
          <w:color w:val="000000"/>
          <w:lang w:val="hy-AM"/>
        </w:rPr>
        <w:t>Մ</w:t>
      </w:r>
      <w:r w:rsidR="008D13B5">
        <w:rPr>
          <w:rFonts w:ascii="GHEA Grapalat" w:hAnsi="GHEA Grapalat"/>
          <w:i w:val="0"/>
          <w:color w:val="000000"/>
          <w:lang w:val="hy-AM"/>
        </w:rPr>
        <w:t>Հ</w:t>
      </w:r>
      <w:r w:rsidR="00522385" w:rsidRPr="00FF1772">
        <w:rPr>
          <w:rFonts w:ascii="GHEA Grapalat" w:hAnsi="GHEA Grapalat"/>
          <w:i w:val="0"/>
          <w:color w:val="000000"/>
          <w:lang w:val="hy-AM"/>
        </w:rPr>
        <w:t>Դ – ԳՀ</w:t>
      </w:r>
      <w:r w:rsidR="00522385" w:rsidRPr="00FF1772">
        <w:rPr>
          <w:rFonts w:ascii="GHEA Grapalat" w:hAnsi="GHEA Grapalat"/>
          <w:i w:val="0"/>
          <w:color w:val="000000"/>
          <w:lang w:val="af-ZA"/>
        </w:rPr>
        <w:t>ԱՊՁԲ</w:t>
      </w:r>
      <w:r w:rsidR="009228DE">
        <w:rPr>
          <w:rFonts w:ascii="GHEA Grapalat" w:hAnsi="GHEA Grapalat"/>
          <w:i w:val="0"/>
          <w:color w:val="000000"/>
          <w:lang w:val="hy-AM"/>
        </w:rPr>
        <w:t xml:space="preserve"> </w:t>
      </w:r>
      <w:r w:rsidR="001F063F">
        <w:rPr>
          <w:rFonts w:ascii="GHEA Grapalat" w:hAnsi="GHEA Grapalat"/>
          <w:i w:val="0"/>
          <w:color w:val="000000"/>
          <w:lang w:val="en-US"/>
        </w:rPr>
        <w:t>20</w:t>
      </w:r>
      <w:bookmarkStart w:id="0" w:name="_GoBack"/>
      <w:bookmarkEnd w:id="0"/>
      <w:r w:rsidR="00522385">
        <w:rPr>
          <w:rFonts w:ascii="GHEA Grapalat" w:hAnsi="GHEA Grapalat"/>
          <w:i w:val="0"/>
          <w:color w:val="000000"/>
          <w:lang w:val="hy-AM"/>
        </w:rPr>
        <w:t>/1</w:t>
      </w:r>
    </w:p>
    <w:p w:rsidR="00311076" w:rsidRPr="004775ED" w:rsidRDefault="00642EFE" w:rsidP="00B46D58">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9228DE">
        <w:rPr>
          <w:rFonts w:ascii="GHEA Mariam" w:hAnsi="GHEA Mariam"/>
          <w:color w:val="000000"/>
          <w:szCs w:val="22"/>
          <w:lang w:val="af-ZA"/>
        </w:rPr>
        <w:t xml:space="preserve">« Капанская </w:t>
      </w:r>
      <w:r w:rsidR="008D13B5">
        <w:rPr>
          <w:rFonts w:ascii="GHEA Mariam" w:hAnsi="GHEA Mariam"/>
          <w:color w:val="000000"/>
          <w:szCs w:val="22"/>
        </w:rPr>
        <w:t xml:space="preserve">основная </w:t>
      </w:r>
      <w:r w:rsidR="00EC2F94" w:rsidRPr="00440C54">
        <w:rPr>
          <w:rFonts w:ascii="GHEA Mariam" w:hAnsi="GHEA Mariam"/>
          <w:color w:val="000000"/>
          <w:szCs w:val="22"/>
          <w:lang w:val="af-ZA"/>
        </w:rPr>
        <w:t xml:space="preserve">школа </w:t>
      </w:r>
      <w:r w:rsidR="00EC2F94" w:rsidRPr="00440C54">
        <w:rPr>
          <w:rFonts w:ascii="Arial" w:hAnsi="Arial" w:cs="Arial"/>
          <w:color w:val="000000"/>
          <w:szCs w:val="22"/>
          <w:lang w:val="af-ZA"/>
        </w:rPr>
        <w:t>№</w:t>
      </w:r>
      <w:r w:rsidR="009228DE">
        <w:rPr>
          <w:rFonts w:ascii="Arial" w:hAnsi="Arial" w:cs="Arial"/>
          <w:color w:val="000000"/>
          <w:szCs w:val="22"/>
          <w:lang w:val="af-ZA"/>
        </w:rPr>
        <w:t>1</w:t>
      </w:r>
      <w:r w:rsidR="008D13B5">
        <w:rPr>
          <w:rFonts w:ascii="Arial" w:hAnsi="Arial" w:cs="Arial"/>
          <w:color w:val="000000"/>
          <w:szCs w:val="22"/>
          <w:lang w:val="af-ZA"/>
        </w:rPr>
        <w:t>3</w:t>
      </w:r>
      <w:r w:rsidR="00EC2F94" w:rsidRPr="00440C54">
        <w:rPr>
          <w:rFonts w:ascii="GHEA Mariam" w:hAnsi="GHEA Mariam"/>
          <w:color w:val="000000"/>
          <w:szCs w:val="22"/>
          <w:lang w:val="af-ZA"/>
        </w:rPr>
        <w:t xml:space="preserve">» </w:t>
      </w:r>
      <w:r w:rsidR="00EC2F94" w:rsidRPr="00440C54">
        <w:rPr>
          <w:rFonts w:ascii="GHEA Mariam" w:hAnsi="GHEA Mariam" w:cs="Arial"/>
          <w:color w:val="000000"/>
          <w:szCs w:val="22"/>
          <w:lang w:val="af-ZA"/>
        </w:rPr>
        <w:t>ГНКО</w:t>
      </w:r>
      <w:r w:rsidRPr="009044F1">
        <w:rPr>
          <w:rFonts w:ascii="GHEA Grapalat" w:hAnsi="GHEA Grapalat"/>
          <w:i w:val="0"/>
          <w:sz w:val="24"/>
          <w:szCs w:val="24"/>
        </w:rPr>
        <w:t>, находящийся по адресу:</w:t>
      </w:r>
      <w:r w:rsidR="009228DE">
        <w:rPr>
          <w:rFonts w:ascii="GHEA Grapalat" w:hAnsi="GHEA Grapalat"/>
          <w:color w:val="000000"/>
        </w:rPr>
        <w:t>г.Капан</w:t>
      </w:r>
      <w:r w:rsidR="00C14C79">
        <w:rPr>
          <w:rFonts w:ascii="GHEA Grapalat" w:hAnsi="GHEA Grapalat"/>
          <w:i w:val="0"/>
          <w:color w:val="000000"/>
        </w:rPr>
        <w:t xml:space="preserve"> ДЗОРК 3</w:t>
      </w:r>
    </w:p>
    <w:p w:rsidR="00347499" w:rsidRPr="003A1EBB" w:rsidRDefault="00A12C95" w:rsidP="00B46D58">
      <w:pPr>
        <w:pStyle w:val="BodyTextIndent"/>
        <w:widowControl w:val="0"/>
        <w:tabs>
          <w:tab w:val="left" w:pos="7230"/>
        </w:tabs>
        <w:spacing w:after="160" w:line="240" w:lineRule="auto"/>
        <w:ind w:left="1985" w:firstLine="0"/>
        <w:rPr>
          <w:rFonts w:ascii="GHEA Grapalat" w:hAnsi="GHEA Grapalat"/>
          <w:i w:val="0"/>
          <w:sz w:val="16"/>
          <w:szCs w:val="16"/>
        </w:rPr>
      </w:pPr>
      <w:r w:rsidRPr="004775ED">
        <w:rPr>
          <w:rFonts w:ascii="GHEA Grapalat" w:hAnsi="GHEA Grapalat"/>
          <w:sz w:val="16"/>
          <w:szCs w:val="16"/>
        </w:rPr>
        <w:t>(наименование заказчика(адрес заказчика)</w:t>
      </w:r>
    </w:p>
    <w:p w:rsidR="00642EFE" w:rsidRPr="009044F1" w:rsidRDefault="00642EFE" w:rsidP="00B46D58">
      <w:pPr>
        <w:pStyle w:val="BodyTextIndent"/>
        <w:widowControl w:val="0"/>
        <w:spacing w:after="160" w:line="240" w:lineRule="auto"/>
        <w:ind w:firstLine="0"/>
        <w:rPr>
          <w:rFonts w:ascii="GHEA Grapalat" w:hAnsi="GHEA Grapalat"/>
          <w:i w:val="0"/>
          <w:sz w:val="24"/>
          <w:szCs w:val="24"/>
        </w:rPr>
      </w:pP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EC2F94" w:rsidP="00B46D58">
      <w:pPr>
        <w:pStyle w:val="BodyTextIndent"/>
        <w:widowControl w:val="0"/>
        <w:spacing w:line="240" w:lineRule="auto"/>
        <w:ind w:firstLine="0"/>
        <w:rPr>
          <w:rFonts w:ascii="GHEA Grapalat" w:hAnsi="GHEA Grapalat"/>
          <w:i w:val="0"/>
          <w:sz w:val="24"/>
          <w:szCs w:val="24"/>
        </w:rPr>
      </w:pPr>
      <w:r w:rsidRPr="00440C54">
        <w:rPr>
          <w:rFonts w:ascii="GHEA Grapalat" w:hAnsi="GHEA Grapalat"/>
          <w:color w:val="000000"/>
        </w:rPr>
        <w:t>продукт</w:t>
      </w:r>
      <w:r w:rsidR="00782D60">
        <w:rPr>
          <w:rFonts w:ascii="GHEA Grapalat" w:hAnsi="GHEA Grapalat"/>
          <w:i w:val="0"/>
          <w:sz w:val="24"/>
          <w:szCs w:val="24"/>
        </w:rPr>
        <w:t xml:space="preserve"> (далее — договор).</w:t>
      </w:r>
    </w:p>
    <w:p w:rsidR="00311076" w:rsidRPr="003A1EBB" w:rsidRDefault="00782D60" w:rsidP="00B46D58">
      <w:pPr>
        <w:pStyle w:val="BodyTextIndent"/>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782D60">
        <w:rPr>
          <w:rFonts w:ascii="GHEA Grapalat" w:hAnsi="GHEA Grapalat"/>
          <w:i w:val="0"/>
          <w:sz w:val="16"/>
          <w:szCs w:val="16"/>
        </w:rPr>
        <w:t>товара</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r w:rsidRPr="009044F1">
        <w:rPr>
          <w:rFonts w:ascii="GHEA Grapalat" w:hAnsi="GHEA Grapalat"/>
          <w:i w:val="0"/>
          <w:sz w:val="24"/>
          <w:szCs w:val="24"/>
        </w:rPr>
        <w:t>.</w:t>
      </w:r>
    </w:p>
    <w:p w:rsidR="001E6506" w:rsidRPr="00EC2F94"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 xml:space="preserve">ительнопо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Pr="009044F1">
        <w:rPr>
          <w:rFonts w:ascii="GHEA Grapalat" w:hAnsi="GHEA Grapalat"/>
          <w:i w:val="0"/>
          <w:sz w:val="24"/>
          <w:szCs w:val="24"/>
        </w:rPr>
        <w:t xml:space="preserve">в бумажной форме необходимо обратиться к заказчику до </w:t>
      </w:r>
      <w:r w:rsidR="00EC2F94">
        <w:rPr>
          <w:rFonts w:ascii="GHEA Grapalat" w:hAnsi="GHEA Grapalat"/>
          <w:i w:val="0"/>
          <w:sz w:val="24"/>
          <w:szCs w:val="24"/>
          <w:lang w:val="hy-AM"/>
        </w:rPr>
        <w:t>13։00</w:t>
      </w:r>
      <w:r w:rsidRPr="009044F1">
        <w:rPr>
          <w:rFonts w:ascii="GHEA Grapalat" w:hAnsi="GHEA Grapalat"/>
          <w:i w:val="0"/>
          <w:sz w:val="24"/>
          <w:szCs w:val="24"/>
        </w:rPr>
        <w:t xml:space="preserve"> часов</w:t>
      </w:r>
      <w:r w:rsidR="00EC2F94">
        <w:rPr>
          <w:rFonts w:ascii="GHEA Grapalat" w:hAnsi="GHEA Grapalat"/>
          <w:i w:val="0"/>
          <w:sz w:val="24"/>
          <w:szCs w:val="24"/>
          <w:lang w:val="hy-AM"/>
        </w:rPr>
        <w:t>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C2F94" w:rsidRDefault="003F6ED1" w:rsidP="00EC2F94">
      <w:pPr>
        <w:pStyle w:val="BodyTextIndent"/>
        <w:spacing w:line="240" w:lineRule="auto"/>
        <w:jc w:val="center"/>
        <w:rPr>
          <w:rFonts w:ascii="GHEA Grapalat" w:hAnsi="GHEA Grapalat"/>
          <w:i w:val="0"/>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EC2F94">
        <w:rPr>
          <w:rFonts w:ascii="GHEA Grapalat" w:hAnsi="GHEA Grapalat"/>
          <w:i w:val="0"/>
        </w:rPr>
        <w:t>О ЗАПРОСЕ КОТИРОВОК</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необходимо подавать по адресу</w:t>
      </w:r>
    </w:p>
    <w:p w:rsidR="003F6ED1" w:rsidRPr="000F11E5" w:rsidRDefault="00C14C79" w:rsidP="001516B2">
      <w:pPr>
        <w:pStyle w:val="BodyTextIndent"/>
        <w:widowControl w:val="0"/>
        <w:spacing w:after="160" w:line="240" w:lineRule="auto"/>
        <w:ind w:firstLine="0"/>
        <w:contextualSpacing/>
        <w:rPr>
          <w:rFonts w:ascii="GHEA Grapalat" w:hAnsi="GHEA Grapalat"/>
          <w:i w:val="0"/>
          <w:sz w:val="24"/>
          <w:szCs w:val="24"/>
        </w:rPr>
      </w:pPr>
      <w:r>
        <w:rPr>
          <w:rFonts w:ascii="GHEA Mariam" w:hAnsi="GHEA Mariam"/>
          <w:color w:val="000000"/>
          <w:szCs w:val="22"/>
          <w:lang w:val="af-ZA"/>
        </w:rPr>
        <w:t xml:space="preserve">« Капанская </w:t>
      </w:r>
      <w:r>
        <w:rPr>
          <w:rFonts w:ascii="GHEA Mariam" w:hAnsi="GHEA Mariam"/>
          <w:color w:val="000000"/>
          <w:szCs w:val="22"/>
        </w:rPr>
        <w:t xml:space="preserve">основная </w:t>
      </w:r>
      <w:r w:rsidRPr="00440C54">
        <w:rPr>
          <w:rFonts w:ascii="GHEA Mariam" w:hAnsi="GHEA Mariam"/>
          <w:color w:val="000000"/>
          <w:szCs w:val="22"/>
          <w:lang w:val="af-ZA"/>
        </w:rPr>
        <w:t xml:space="preserve">школа </w:t>
      </w:r>
      <w:r w:rsidRPr="00440C54">
        <w:rPr>
          <w:rFonts w:ascii="Arial" w:hAnsi="Arial" w:cs="Arial"/>
          <w:color w:val="000000"/>
          <w:szCs w:val="22"/>
          <w:lang w:val="af-ZA"/>
        </w:rPr>
        <w:t>№</w:t>
      </w:r>
      <w:r>
        <w:rPr>
          <w:rFonts w:ascii="Arial" w:hAnsi="Arial" w:cs="Arial"/>
          <w:color w:val="000000"/>
          <w:szCs w:val="22"/>
          <w:lang w:val="af-ZA"/>
        </w:rPr>
        <w:t>13</w:t>
      </w:r>
      <w:r w:rsidRPr="00440C54">
        <w:rPr>
          <w:rFonts w:ascii="GHEA Mariam" w:hAnsi="GHEA Mariam"/>
          <w:color w:val="000000"/>
          <w:szCs w:val="22"/>
          <w:lang w:val="af-ZA"/>
        </w:rPr>
        <w:t xml:space="preserve">» </w:t>
      </w:r>
      <w:r w:rsidRPr="00440C54">
        <w:rPr>
          <w:rFonts w:ascii="GHEA Mariam" w:hAnsi="GHEA Mariam" w:cs="Arial"/>
          <w:color w:val="000000"/>
          <w:szCs w:val="22"/>
          <w:lang w:val="af-ZA"/>
        </w:rPr>
        <w:t>ГНКО</w:t>
      </w:r>
      <w:r w:rsidR="009228DE">
        <w:rPr>
          <w:rFonts w:ascii="GHEA Grapalat" w:hAnsi="GHEA Grapalat"/>
          <w:color w:val="000000"/>
        </w:rPr>
        <w:t xml:space="preserve"> г.Капан</w:t>
      </w:r>
      <w:r w:rsidR="00EC2F94" w:rsidRPr="00440C54">
        <w:rPr>
          <w:rFonts w:ascii="GHEA Grapalat" w:hAnsi="GHEA Grapalat"/>
          <w:i w:val="0"/>
          <w:color w:val="000000"/>
        </w:rPr>
        <w:t>ул</w:t>
      </w:r>
      <w:r>
        <w:rPr>
          <w:rFonts w:ascii="GHEA Grapalat" w:hAnsi="GHEA Grapalat"/>
          <w:color w:val="000000"/>
        </w:rPr>
        <w:t xml:space="preserve"> ДЗОРК</w:t>
      </w:r>
      <w:r w:rsidR="00EC2F94">
        <w:rPr>
          <w:rFonts w:ascii="GHEA Grapalat" w:hAnsi="GHEA Grapalat"/>
          <w:i w:val="0"/>
          <w:color w:val="000000"/>
        </w:rPr>
        <w:t xml:space="preserve"> </w:t>
      </w:r>
      <w:r>
        <w:rPr>
          <w:rFonts w:ascii="GHEA Grapalat" w:hAnsi="GHEA Grapalat"/>
          <w:i w:val="0"/>
          <w:color w:val="000000"/>
        </w:rPr>
        <w:t xml:space="preserve">3 </w:t>
      </w:r>
      <w:r w:rsidR="00EC2F94">
        <w:rPr>
          <w:rFonts w:ascii="GHEA Grapalat" w:hAnsi="GHEA Grapalat"/>
          <w:i w:val="0"/>
          <w:color w:val="000000"/>
        </w:rPr>
        <w:t>в документарной форме, до 1</w:t>
      </w:r>
      <w:r w:rsidR="00EC2F94">
        <w:rPr>
          <w:rFonts w:ascii="GHEA Grapalat" w:hAnsi="GHEA Grapalat"/>
          <w:i w:val="0"/>
          <w:color w:val="000000"/>
          <w:lang w:val="hy-AM"/>
        </w:rPr>
        <w:t>3</w:t>
      </w:r>
      <w:r w:rsidR="00EC2F94" w:rsidRPr="00440C54">
        <w:rPr>
          <w:rFonts w:ascii="GHEA Grapalat" w:hAnsi="GHEA Grapalat"/>
          <w:i w:val="0"/>
          <w:color w:val="000000"/>
        </w:rPr>
        <w:t>:00  часов 7-ого дня с  даты опубликования настоящего объявления.</w:t>
      </w:r>
      <w:r w:rsidR="003F6ED1" w:rsidRPr="000F0CA8">
        <w:rPr>
          <w:rFonts w:ascii="GHEA Grapalat" w:hAnsi="GHEA Grapalat"/>
          <w:i w:val="0"/>
          <w:sz w:val="24"/>
          <w:szCs w:val="24"/>
        </w:rPr>
        <w:t>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EC2F94" w:rsidRPr="009228DE" w:rsidRDefault="003F6ED1" w:rsidP="009228DE">
      <w:pPr>
        <w:pStyle w:val="BodyTextIndent"/>
        <w:widowControl w:val="0"/>
        <w:spacing w:line="240" w:lineRule="auto"/>
        <w:ind w:firstLine="709"/>
        <w:jc w:val="left"/>
        <w:rPr>
          <w:rFonts w:ascii="GHEA Grapalat" w:hAnsi="GHEA Grapalat"/>
          <w:i w:val="0"/>
          <w:sz w:val="24"/>
          <w:szCs w:val="24"/>
        </w:rPr>
      </w:pPr>
      <w:r w:rsidRPr="000F0CA8">
        <w:rPr>
          <w:rFonts w:ascii="GHEA Grapalat" w:hAnsi="GHEA Grapalat"/>
          <w:i w:val="0"/>
          <w:sz w:val="24"/>
          <w:szCs w:val="24"/>
        </w:rPr>
        <w:lastRenderedPageBreak/>
        <w:t xml:space="preserve">Вскрытие заявок будет проводиться по адресу </w:t>
      </w:r>
      <w:r w:rsidR="00C14C79">
        <w:rPr>
          <w:rFonts w:ascii="GHEA Mariam" w:hAnsi="GHEA Mariam"/>
          <w:color w:val="000000"/>
          <w:szCs w:val="22"/>
          <w:lang w:val="af-ZA"/>
        </w:rPr>
        <w:t xml:space="preserve">« Капанская </w:t>
      </w:r>
      <w:r w:rsidR="00C14C79">
        <w:rPr>
          <w:rFonts w:ascii="GHEA Mariam" w:hAnsi="GHEA Mariam"/>
          <w:color w:val="000000"/>
          <w:szCs w:val="22"/>
        </w:rPr>
        <w:t xml:space="preserve">основная </w:t>
      </w:r>
      <w:r w:rsidR="00C14C79" w:rsidRPr="00440C54">
        <w:rPr>
          <w:rFonts w:ascii="GHEA Mariam" w:hAnsi="GHEA Mariam"/>
          <w:color w:val="000000"/>
          <w:szCs w:val="22"/>
          <w:lang w:val="af-ZA"/>
        </w:rPr>
        <w:t xml:space="preserve">школа </w:t>
      </w:r>
      <w:r w:rsidR="00C14C79" w:rsidRPr="00440C54">
        <w:rPr>
          <w:rFonts w:ascii="Arial" w:hAnsi="Arial" w:cs="Arial"/>
          <w:color w:val="000000"/>
          <w:szCs w:val="22"/>
          <w:lang w:val="af-ZA"/>
        </w:rPr>
        <w:t>№</w:t>
      </w:r>
      <w:r w:rsidR="00C14C79">
        <w:rPr>
          <w:rFonts w:ascii="Arial" w:hAnsi="Arial" w:cs="Arial"/>
          <w:color w:val="000000"/>
          <w:szCs w:val="22"/>
          <w:lang w:val="af-ZA"/>
        </w:rPr>
        <w:t>13</w:t>
      </w:r>
      <w:r w:rsidR="00C14C79" w:rsidRPr="00440C54">
        <w:rPr>
          <w:rFonts w:ascii="GHEA Mariam" w:hAnsi="GHEA Mariam"/>
          <w:color w:val="000000"/>
          <w:szCs w:val="22"/>
          <w:lang w:val="af-ZA"/>
        </w:rPr>
        <w:t xml:space="preserve">» </w:t>
      </w:r>
      <w:r w:rsidR="00C14C79" w:rsidRPr="00440C54">
        <w:rPr>
          <w:rFonts w:ascii="GHEA Mariam" w:hAnsi="GHEA Mariam" w:cs="Arial"/>
          <w:color w:val="000000"/>
          <w:szCs w:val="22"/>
          <w:lang w:val="af-ZA"/>
        </w:rPr>
        <w:t>ГНКО</w:t>
      </w:r>
      <w:r w:rsidR="00EC2F94" w:rsidRPr="00D07070">
        <w:rPr>
          <w:rFonts w:ascii="GHEA Grapalat" w:hAnsi="GHEA Grapalat"/>
        </w:rPr>
        <w:t xml:space="preserve"> </w:t>
      </w:r>
      <w:r w:rsidR="009228DE">
        <w:rPr>
          <w:rFonts w:ascii="GHEA Grapalat" w:hAnsi="GHEA Grapalat"/>
          <w:color w:val="000000"/>
        </w:rPr>
        <w:t>г.Капан</w:t>
      </w:r>
      <w:r w:rsidR="00C14C79">
        <w:rPr>
          <w:rFonts w:ascii="GHEA Grapalat" w:hAnsi="GHEA Grapalat"/>
          <w:i w:val="0"/>
          <w:color w:val="000000"/>
        </w:rPr>
        <w:t xml:space="preserve"> ДЗОРК 3 </w:t>
      </w:r>
      <w:r w:rsidR="00EC2F94">
        <w:rPr>
          <w:rFonts w:ascii="GHEA Grapalat" w:hAnsi="GHEA Grapalat"/>
          <w:i w:val="0"/>
        </w:rPr>
        <w:t>в 1</w:t>
      </w:r>
      <w:r w:rsidR="00C14C79">
        <w:rPr>
          <w:rFonts w:ascii="GHEA Grapalat" w:hAnsi="GHEA Grapalat"/>
          <w:i w:val="0"/>
        </w:rPr>
        <w:t>3</w:t>
      </w:r>
      <w:r w:rsidR="00EC2F94" w:rsidRPr="00D07070">
        <w:rPr>
          <w:rFonts w:ascii="GHEA Grapalat" w:hAnsi="GHEA Grapalat"/>
          <w:i w:val="0"/>
        </w:rPr>
        <w:t>:00 часов, "2</w:t>
      </w:r>
      <w:r w:rsidR="00C14C79">
        <w:rPr>
          <w:rFonts w:ascii="GHEA Grapalat" w:hAnsi="GHEA Grapalat"/>
          <w:i w:val="0"/>
        </w:rPr>
        <w:t>7</w:t>
      </w:r>
      <w:r w:rsidR="00EC2F94" w:rsidRPr="00D07070">
        <w:rPr>
          <w:rFonts w:ascii="GHEA Grapalat" w:hAnsi="GHEA Grapalat"/>
          <w:i w:val="0"/>
        </w:rPr>
        <w:t xml:space="preserve">" " </w:t>
      </w:r>
      <w:r w:rsidR="00EC2F94" w:rsidRPr="00D07070">
        <w:rPr>
          <w:rFonts w:ascii="GHEA Grapalat" w:hAnsi="GHEA Grapalat"/>
          <w:i w:val="0"/>
          <w:lang w:val="hy-AM"/>
        </w:rPr>
        <w:t>12</w:t>
      </w:r>
      <w:r w:rsidR="00EC2F94">
        <w:rPr>
          <w:rFonts w:ascii="GHEA Grapalat" w:hAnsi="GHEA Grapalat"/>
          <w:i w:val="0"/>
        </w:rPr>
        <w:t>" "201</w:t>
      </w:r>
      <w:r w:rsidR="00EC2F94">
        <w:rPr>
          <w:rFonts w:ascii="GHEA Grapalat" w:hAnsi="GHEA Grapalat"/>
          <w:i w:val="0"/>
          <w:lang w:val="hy-AM"/>
        </w:rPr>
        <w:t>9</w:t>
      </w:r>
      <w:r w:rsidR="00EC2F94" w:rsidRPr="00D07070">
        <w:rPr>
          <w:rFonts w:ascii="GHEA Grapalat" w:hAnsi="GHEA Grapalat"/>
          <w:i w:val="0"/>
        </w:rPr>
        <w:t xml:space="preserve">г". </w:t>
      </w:r>
    </w:p>
    <w:p w:rsidR="00EC2F94" w:rsidRPr="00B9032F" w:rsidRDefault="00EC2F94" w:rsidP="00EC2F94">
      <w:pPr>
        <w:pStyle w:val="BodyTextIndent"/>
        <w:spacing w:line="240" w:lineRule="auto"/>
        <w:ind w:firstLine="567"/>
        <w:rPr>
          <w:rFonts w:ascii="GHEA Grapalat" w:hAnsi="GHEA Grapalat"/>
          <w:i w:val="0"/>
          <w:lang w:val="af-ZA"/>
        </w:rPr>
      </w:pP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p>
    <w:p w:rsidR="00EC2F94" w:rsidRPr="00C14C79" w:rsidRDefault="00EC2F94" w:rsidP="00B46D58">
      <w:pPr>
        <w:pStyle w:val="BodyTextIndent"/>
        <w:widowControl w:val="0"/>
        <w:spacing w:after="160" w:line="240" w:lineRule="auto"/>
        <w:ind w:left="993" w:firstLine="0"/>
        <w:rPr>
          <w:rFonts w:ascii="GHEA Grapalat" w:hAnsi="GHEA Grapalat"/>
          <w:i w:val="0"/>
          <w:sz w:val="16"/>
          <w:szCs w:val="16"/>
        </w:rPr>
      </w:pPr>
      <w:r w:rsidRPr="00440C54">
        <w:rPr>
          <w:rFonts w:ascii="GHEA Grapalat" w:hAnsi="GHEA Grapalat"/>
          <w:i w:val="0"/>
          <w:color w:val="000000"/>
          <w:u w:val="single"/>
        </w:rPr>
        <w:t>А</w:t>
      </w:r>
      <w:r w:rsidR="00C14C79">
        <w:rPr>
          <w:rFonts w:ascii="GHEA Grapalat" w:hAnsi="GHEA Grapalat"/>
          <w:i w:val="0"/>
          <w:color w:val="000000"/>
          <w:u w:val="single"/>
        </w:rPr>
        <w:t>брамян АСМИК</w:t>
      </w:r>
    </w:p>
    <w:p w:rsidR="009F18D0" w:rsidRPr="003A1EBB" w:rsidRDefault="009F18D0" w:rsidP="00B46D58">
      <w:pPr>
        <w:pStyle w:val="BodyTextIndent"/>
        <w:widowControl w:val="0"/>
        <w:spacing w:after="160" w:line="240" w:lineRule="auto"/>
        <w:ind w:left="993" w:firstLine="0"/>
        <w:rPr>
          <w:rFonts w:ascii="GHEA Grapalat" w:hAnsi="GHEA Grapalat"/>
          <w:i w:val="0"/>
          <w:sz w:val="16"/>
          <w:szCs w:val="16"/>
        </w:rPr>
      </w:pPr>
      <w:r w:rsidRPr="00BE1C5E">
        <w:rPr>
          <w:rFonts w:ascii="GHEA Grapalat" w:hAnsi="GHEA Grapalat"/>
          <w:i w:val="0"/>
          <w:sz w:val="16"/>
          <w:szCs w:val="16"/>
        </w:rPr>
        <w:t>имя, фамилия</w:t>
      </w:r>
    </w:p>
    <w:p w:rsidR="00754697" w:rsidRPr="0037512E"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_</w:t>
      </w:r>
      <w:r w:rsidR="00EC2F94">
        <w:rPr>
          <w:rFonts w:ascii="GHEA Grapalat" w:hAnsi="GHEA Grapalat"/>
          <w:i w:val="0"/>
          <w:sz w:val="24"/>
          <w:szCs w:val="24"/>
          <w:lang w:val="hy-AM"/>
        </w:rPr>
        <w:t>09</w:t>
      </w:r>
      <w:r w:rsidR="00CE5C88" w:rsidRPr="00CE5C88">
        <w:rPr>
          <w:rFonts w:ascii="GHEA Grapalat" w:hAnsi="GHEA Grapalat"/>
          <w:i w:val="0"/>
          <w:sz w:val="24"/>
          <w:szCs w:val="24"/>
        </w:rPr>
        <w:t>4</w:t>
      </w:r>
      <w:r w:rsidR="00C14C79">
        <w:rPr>
          <w:rFonts w:ascii="GHEA Grapalat" w:hAnsi="GHEA Grapalat"/>
          <w:i w:val="0"/>
          <w:sz w:val="24"/>
          <w:szCs w:val="24"/>
        </w:rPr>
        <w:t>169877</w:t>
      </w:r>
    </w:p>
    <w:p w:rsidR="00EC2F94" w:rsidRPr="00440C54" w:rsidRDefault="00754697" w:rsidP="00EC2F94">
      <w:pPr>
        <w:pStyle w:val="BodyTextIndent"/>
        <w:spacing w:line="240" w:lineRule="auto"/>
        <w:ind w:firstLine="0"/>
        <w:rPr>
          <w:rFonts w:ascii="GHEA Grapalat" w:hAnsi="GHEA Grapalat"/>
          <w:i w:val="0"/>
          <w:color w:val="000000"/>
          <w:u w:val="single"/>
        </w:rPr>
      </w:pPr>
      <w:r w:rsidRPr="009044F1">
        <w:rPr>
          <w:rFonts w:ascii="GHEA Grapalat" w:hAnsi="GHEA Grapalat"/>
          <w:i w:val="0"/>
          <w:sz w:val="24"/>
          <w:szCs w:val="24"/>
        </w:rPr>
        <w:t xml:space="preserve">Электронная почта </w:t>
      </w:r>
      <w:proofErr w:type="spellStart"/>
      <w:r w:rsidR="00CE5C88">
        <w:rPr>
          <w:rFonts w:ascii="GHEA Grapalat" w:hAnsi="GHEA Grapalat"/>
          <w:i w:val="0"/>
          <w:sz w:val="24"/>
          <w:szCs w:val="24"/>
          <w:lang w:val="en-US"/>
        </w:rPr>
        <w:t>kapan</w:t>
      </w:r>
      <w:proofErr w:type="spellEnd"/>
      <w:r w:rsidR="00CE5C88" w:rsidRPr="00CE5C88">
        <w:rPr>
          <w:rFonts w:ascii="GHEA Grapalat" w:hAnsi="GHEA Grapalat"/>
          <w:i w:val="0"/>
          <w:sz w:val="24"/>
          <w:szCs w:val="24"/>
        </w:rPr>
        <w:t>1</w:t>
      </w:r>
      <w:r w:rsidR="00C14C79">
        <w:rPr>
          <w:rFonts w:ascii="GHEA Grapalat" w:hAnsi="GHEA Grapalat"/>
          <w:i w:val="0"/>
          <w:sz w:val="24"/>
          <w:szCs w:val="24"/>
        </w:rPr>
        <w:t>3</w:t>
      </w:r>
      <w:hyperlink r:id="rId8" w:history="1">
        <w:r w:rsidR="00EC2F94" w:rsidRPr="00440C54">
          <w:rPr>
            <w:rStyle w:val="Hyperlink"/>
            <w:rFonts w:ascii="Arial Unicode" w:hAnsi="Arial Unicode"/>
            <w:color w:val="000000"/>
            <w:sz w:val="24"/>
            <w:szCs w:val="24"/>
            <w:lang w:val="es-ES"/>
          </w:rPr>
          <w:t>@schools.am</w:t>
        </w:r>
      </w:hyperlink>
    </w:p>
    <w:p w:rsidR="00754697" w:rsidRPr="009044F1" w:rsidRDefault="00754697" w:rsidP="00EC2F94">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Заказчик </w:t>
      </w:r>
      <w:r w:rsidR="00C14C79">
        <w:rPr>
          <w:rFonts w:ascii="GHEA Mariam" w:hAnsi="GHEA Mariam"/>
          <w:color w:val="000000"/>
          <w:szCs w:val="22"/>
          <w:lang w:val="af-ZA"/>
        </w:rPr>
        <w:t xml:space="preserve">« Капанская </w:t>
      </w:r>
      <w:r w:rsidR="00C14C79">
        <w:rPr>
          <w:rFonts w:ascii="GHEA Mariam" w:hAnsi="GHEA Mariam"/>
          <w:color w:val="000000"/>
          <w:szCs w:val="22"/>
        </w:rPr>
        <w:t xml:space="preserve">основная </w:t>
      </w:r>
      <w:r w:rsidR="00C14C79" w:rsidRPr="00440C54">
        <w:rPr>
          <w:rFonts w:ascii="GHEA Mariam" w:hAnsi="GHEA Mariam"/>
          <w:color w:val="000000"/>
          <w:szCs w:val="22"/>
          <w:lang w:val="af-ZA"/>
        </w:rPr>
        <w:t xml:space="preserve">школа </w:t>
      </w:r>
      <w:r w:rsidR="00C14C79" w:rsidRPr="00440C54">
        <w:rPr>
          <w:rFonts w:ascii="Arial" w:hAnsi="Arial" w:cs="Arial"/>
          <w:color w:val="000000"/>
          <w:szCs w:val="22"/>
          <w:lang w:val="af-ZA"/>
        </w:rPr>
        <w:t>№</w:t>
      </w:r>
      <w:r w:rsidR="00C14C79">
        <w:rPr>
          <w:rFonts w:ascii="Arial" w:hAnsi="Arial" w:cs="Arial"/>
          <w:color w:val="000000"/>
          <w:szCs w:val="22"/>
          <w:lang w:val="af-ZA"/>
        </w:rPr>
        <w:t>13</w:t>
      </w:r>
      <w:r w:rsidR="00C14C79" w:rsidRPr="00440C54">
        <w:rPr>
          <w:rFonts w:ascii="GHEA Mariam" w:hAnsi="GHEA Mariam"/>
          <w:color w:val="000000"/>
          <w:szCs w:val="22"/>
          <w:lang w:val="af-ZA"/>
        </w:rPr>
        <w:t>»</w:t>
      </w:r>
      <w:r w:rsidR="00C14C79" w:rsidRPr="00C14C79">
        <w:rPr>
          <w:rFonts w:ascii="GHEA Mariam" w:hAnsi="GHEA Mariam" w:cs="Arial"/>
          <w:color w:val="000000"/>
          <w:szCs w:val="22"/>
          <w:lang w:val="af-ZA"/>
        </w:rPr>
        <w:t xml:space="preserve"> </w:t>
      </w:r>
      <w:r w:rsidR="00C14C79" w:rsidRPr="00440C54">
        <w:rPr>
          <w:rFonts w:ascii="GHEA Mariam" w:hAnsi="GHEA Mariam" w:cs="Arial"/>
          <w:color w:val="000000"/>
          <w:szCs w:val="22"/>
          <w:lang w:val="af-ZA"/>
        </w:rPr>
        <w:t>ГНКО</w:t>
      </w:r>
    </w:p>
    <w:p w:rsidR="00915A97" w:rsidRPr="00D5443D" w:rsidRDefault="001F1DF7" w:rsidP="00B46D58">
      <w:pPr>
        <w:pStyle w:val="BodyTextIndent"/>
        <w:widowControl w:val="0"/>
        <w:spacing w:after="160" w:line="240" w:lineRule="auto"/>
        <w:ind w:left="3969" w:firstLine="0"/>
        <w:rPr>
          <w:rFonts w:ascii="GHEA Grapalat" w:hAnsi="GHEA Grapalat"/>
          <w:i w:val="0"/>
          <w:sz w:val="16"/>
          <w:szCs w:val="16"/>
        </w:rPr>
      </w:pPr>
      <w:r w:rsidRPr="00915A97">
        <w:rPr>
          <w:rFonts w:ascii="GHEA Grapalat" w:hAnsi="GHEA Grapalat"/>
          <w:i w:val="0"/>
          <w:sz w:val="16"/>
          <w:szCs w:val="16"/>
        </w:rPr>
        <w:t>Н</w:t>
      </w:r>
      <w:r w:rsidR="009F18D0" w:rsidRPr="00915A97">
        <w:rPr>
          <w:rFonts w:ascii="GHEA Grapalat" w:hAnsi="GHEA Grapalat"/>
          <w:i w:val="0"/>
          <w:sz w:val="16"/>
          <w:szCs w:val="16"/>
        </w:rPr>
        <w:t>аименование</w:t>
      </w:r>
      <w:r w:rsidR="00915A97">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C3462B" w:rsidP="00C3462B">
      <w:pPr>
        <w:pStyle w:val="BodyTextIndent"/>
        <w:spacing w:line="240" w:lineRule="auto"/>
        <w:jc w:val="right"/>
        <w:rPr>
          <w:rFonts w:ascii="GHEA Grapalat" w:hAnsi="GHEA Grapalat"/>
          <w:i w:val="0"/>
        </w:rPr>
      </w:pPr>
      <w:r w:rsidRPr="009044F1">
        <w:rPr>
          <w:rFonts w:ascii="GHEA Grapalat" w:hAnsi="GHEA Grapalat"/>
        </w:rPr>
        <w:t xml:space="preserve">Решением Оценочной комиссии </w:t>
      </w:r>
      <w:r w:rsidRPr="00AF2B68">
        <w:rPr>
          <w:rFonts w:ascii="GHEA Grapalat" w:hAnsi="GHEA Grapalat"/>
        </w:rPr>
        <w:t>запрос котировок</w:t>
      </w:r>
      <w:r w:rsidRPr="009044F1">
        <w:rPr>
          <w:rFonts w:ascii="GHEA Grapalat" w:hAnsi="GHEA Grapalat"/>
        </w:rPr>
        <w:t>под кодом</w:t>
      </w:r>
      <w:r w:rsidRPr="001B32D9">
        <w:rPr>
          <w:rFonts w:ascii="GHEA Grapalat" w:hAnsi="GHEA Grapalat" w:cs="Sylfaen"/>
          <w:i w:val="0"/>
        </w:rPr>
        <w:br/>
      </w:r>
      <w:r w:rsidRPr="009044F1">
        <w:rPr>
          <w:rFonts w:ascii="GHEA Grapalat" w:hAnsi="GHEA Grapalat"/>
          <w:i w:val="0"/>
        </w:rPr>
        <w:t>под кодом</w:t>
      </w:r>
      <w:r w:rsidR="0037512E" w:rsidRPr="00AE2768">
        <w:rPr>
          <w:rFonts w:ascii="GHEA Grapalat" w:hAnsi="GHEA Grapalat"/>
          <w:i w:val="0"/>
          <w:sz w:val="18"/>
          <w:lang w:val="hy-AM"/>
        </w:rPr>
        <w:t xml:space="preserve">                  </w:t>
      </w:r>
      <w:r w:rsidR="0037512E">
        <w:rPr>
          <w:rFonts w:ascii="Sylfaen" w:hAnsi="Sylfaen"/>
          <w:b/>
          <w:color w:val="000000"/>
          <w:lang w:val="en-US"/>
        </w:rPr>
        <w:t>ԿՀ</w:t>
      </w:r>
      <w:r w:rsidR="0037512E" w:rsidRPr="0037512E">
        <w:rPr>
          <w:rFonts w:ascii="Sylfaen" w:hAnsi="Sylfaen"/>
          <w:b/>
          <w:color w:val="000000"/>
        </w:rPr>
        <w:t>1</w:t>
      </w:r>
      <w:r w:rsidR="0037512E">
        <w:rPr>
          <w:rFonts w:ascii="Sylfaen" w:hAnsi="Sylfaen"/>
          <w:b/>
          <w:color w:val="000000"/>
          <w:lang w:val="hy-AM"/>
        </w:rPr>
        <w:t>3Հ</w:t>
      </w:r>
      <w:r w:rsidR="0037512E" w:rsidRPr="00E712D0">
        <w:rPr>
          <w:rFonts w:ascii="GHEA Grapalat" w:hAnsi="GHEA Grapalat"/>
          <w:b/>
          <w:color w:val="000000"/>
          <w:lang w:val="hy-AM"/>
        </w:rPr>
        <w:t>Դ – ԳՀ</w:t>
      </w:r>
      <w:r w:rsidR="0037512E" w:rsidRPr="00E712D0">
        <w:rPr>
          <w:rFonts w:ascii="GHEA Grapalat" w:hAnsi="GHEA Grapalat"/>
          <w:b/>
          <w:color w:val="000000"/>
          <w:lang w:val="af-ZA"/>
        </w:rPr>
        <w:t>ԱՊՁԲ</w:t>
      </w:r>
      <w:r w:rsidR="0037512E">
        <w:rPr>
          <w:rFonts w:ascii="GHEA Grapalat" w:hAnsi="GHEA Grapalat"/>
          <w:b/>
          <w:color w:val="000000"/>
          <w:lang w:val="hy-AM"/>
        </w:rPr>
        <w:t xml:space="preserve"> 2</w:t>
      </w:r>
      <w:r w:rsidR="0037512E" w:rsidRPr="00E712D0">
        <w:rPr>
          <w:rFonts w:ascii="GHEA Grapalat" w:hAnsi="GHEA Grapalat"/>
          <w:b/>
          <w:color w:val="000000"/>
          <w:lang w:val="hy-AM"/>
        </w:rPr>
        <w:t>0/1</w:t>
      </w:r>
      <w:r w:rsidR="0037512E" w:rsidRPr="00E712D0">
        <w:rPr>
          <w:rFonts w:ascii="GHEA Grapalat" w:hAnsi="GHEA Grapalat"/>
          <w:b/>
          <w:lang w:val="es-ES"/>
        </w:rPr>
        <w:t xml:space="preserve">  </w:t>
      </w:r>
      <w:r w:rsidR="0037512E" w:rsidRPr="00AE2768">
        <w:rPr>
          <w:rFonts w:ascii="GHEA Grapalat" w:hAnsi="GHEA Grapalat"/>
          <w:i w:val="0"/>
          <w:sz w:val="18"/>
          <w:lang w:val="hy-AM"/>
        </w:rPr>
        <w:t xml:space="preserve">    </w:t>
      </w:r>
      <w:r w:rsidRPr="009044F1">
        <w:rPr>
          <w:rFonts w:ascii="GHEA Grapalat" w:hAnsi="GHEA Grapalat"/>
          <w:i w:val="0"/>
        </w:rPr>
        <w:t xml:space="preserve"> </w:t>
      </w:r>
      <w:r w:rsidRPr="001B32D9">
        <w:rPr>
          <w:rFonts w:ascii="GHEA Grapalat" w:hAnsi="GHEA Grapalat" w:cs="Times Armenian"/>
          <w:i w:val="0"/>
        </w:rPr>
        <w:br/>
      </w:r>
      <w:r>
        <w:rPr>
          <w:rFonts w:ascii="GHEA Grapalat" w:hAnsi="GHEA Grapalat"/>
          <w:i w:val="0"/>
        </w:rPr>
        <w:t xml:space="preserve">№ </w:t>
      </w:r>
      <w:r>
        <w:rPr>
          <w:rFonts w:ascii="GHEA Grapalat" w:hAnsi="GHEA Grapalat"/>
          <w:i w:val="0"/>
          <w:lang w:val="hy-AM"/>
        </w:rPr>
        <w:t>1</w:t>
      </w:r>
      <w:r>
        <w:rPr>
          <w:rFonts w:ascii="GHEA Grapalat" w:hAnsi="GHEA Grapalat"/>
          <w:i w:val="0"/>
        </w:rPr>
        <w:t xml:space="preserve"> от </w:t>
      </w:r>
      <w:r w:rsidR="00CE5C88">
        <w:rPr>
          <w:rFonts w:ascii="GHEA Grapalat" w:hAnsi="GHEA Grapalat"/>
          <w:i w:val="0"/>
          <w:lang w:val="hy-AM"/>
        </w:rPr>
        <w:t>1</w:t>
      </w:r>
      <w:r w:rsidR="00CE5C88" w:rsidRPr="00CE5C88">
        <w:rPr>
          <w:rFonts w:ascii="GHEA Grapalat" w:hAnsi="GHEA Grapalat"/>
          <w:i w:val="0"/>
        </w:rPr>
        <w:t>8</w:t>
      </w:r>
      <w:r>
        <w:rPr>
          <w:rFonts w:ascii="GHEA Grapalat" w:hAnsi="GHEA Grapalat"/>
          <w:i w:val="0"/>
          <w:lang w:val="hy-AM"/>
        </w:rPr>
        <w:t>,12,</w:t>
      </w:r>
      <w:r w:rsidRPr="009044F1">
        <w:rPr>
          <w:rFonts w:ascii="GHEA Grapalat" w:hAnsi="GHEA Grapalat"/>
          <w:i w:val="0"/>
        </w:rPr>
        <w:t>20</w:t>
      </w:r>
      <w:r>
        <w:rPr>
          <w:rFonts w:ascii="GHEA Grapalat" w:hAnsi="GHEA Grapalat"/>
          <w:i w:val="0"/>
          <w:lang w:val="hy-AM"/>
        </w:rPr>
        <w:t>19</w:t>
      </w:r>
      <w:r w:rsidRPr="009044F1">
        <w:rPr>
          <w:rFonts w:ascii="GHEA Grapalat" w:hAnsi="GHEA Grapalat"/>
          <w:i w:val="0"/>
        </w:rPr>
        <w:t>г.</w:t>
      </w:r>
      <w:r w:rsidRPr="001B32D9">
        <w:rPr>
          <w:rFonts w:ascii="GHEA Grapalat" w:hAnsi="GHEA Grapalat" w:cs="Sylfaen"/>
        </w:rPr>
        <w:br/>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3A1EBB" w:rsidRDefault="008D13B5" w:rsidP="008D13B5">
      <w:pPr>
        <w:pStyle w:val="BodyText"/>
        <w:widowControl w:val="0"/>
        <w:spacing w:after="160"/>
        <w:ind w:right="-7" w:firstLine="567"/>
        <w:rPr>
          <w:rFonts w:ascii="GHEA Grapalat" w:hAnsi="GHEA Grapalat"/>
        </w:rPr>
      </w:pPr>
      <w:bookmarkStart w:id="1" w:name="_Hlk27744918"/>
      <w:r>
        <w:rPr>
          <w:rFonts w:ascii="GHEA Mariam" w:hAnsi="GHEA Mariam"/>
          <w:color w:val="000000"/>
          <w:szCs w:val="22"/>
        </w:rPr>
        <w:t xml:space="preserve">                              </w:t>
      </w:r>
      <w:r w:rsidR="00C3462B" w:rsidRPr="00440C54">
        <w:rPr>
          <w:rFonts w:ascii="GHEA Mariam" w:hAnsi="GHEA Mariam"/>
          <w:color w:val="000000"/>
          <w:szCs w:val="22"/>
          <w:lang w:val="af-ZA"/>
        </w:rPr>
        <w:t xml:space="preserve"> </w:t>
      </w:r>
      <w:r w:rsidR="009228DE" w:rsidRPr="00440C54">
        <w:rPr>
          <w:rFonts w:ascii="GHEA Mariam" w:hAnsi="GHEA Mariam"/>
          <w:color w:val="000000"/>
          <w:szCs w:val="22"/>
          <w:lang w:val="af-ZA"/>
        </w:rPr>
        <w:t xml:space="preserve">« </w:t>
      </w:r>
      <w:r w:rsidR="009228DE">
        <w:rPr>
          <w:rFonts w:ascii="GHEA Mariam" w:hAnsi="GHEA Mariam"/>
          <w:color w:val="000000"/>
          <w:szCs w:val="22"/>
          <w:lang w:val="af-ZA"/>
        </w:rPr>
        <w:t>Капанская</w:t>
      </w:r>
      <w:r w:rsidR="0037512E">
        <w:rPr>
          <w:rFonts w:ascii="GHEA Mariam" w:hAnsi="GHEA Mariam"/>
          <w:color w:val="000000"/>
          <w:szCs w:val="22"/>
        </w:rPr>
        <w:t xml:space="preserve"> </w:t>
      </w:r>
      <w:r w:rsidR="0037512E" w:rsidRPr="008D13B5">
        <w:rPr>
          <w:rFonts w:ascii="GHEA Mariam" w:hAnsi="GHEA Mariam"/>
          <w:color w:val="000000"/>
          <w:szCs w:val="22"/>
        </w:rPr>
        <w:t>осн</w:t>
      </w:r>
      <w:r>
        <w:rPr>
          <w:rFonts w:ascii="GHEA Mariam" w:hAnsi="GHEA Mariam"/>
          <w:color w:val="000000"/>
          <w:szCs w:val="22"/>
        </w:rPr>
        <w:t>о</w:t>
      </w:r>
      <w:r w:rsidR="0037512E" w:rsidRPr="008D13B5">
        <w:rPr>
          <w:rFonts w:ascii="GHEA Mariam" w:hAnsi="GHEA Mariam"/>
          <w:color w:val="000000"/>
          <w:szCs w:val="22"/>
        </w:rPr>
        <w:t>вная</w:t>
      </w:r>
      <w:r w:rsidR="009228DE" w:rsidRPr="007601C9">
        <w:rPr>
          <w:rFonts w:ascii="GHEA Mariam" w:hAnsi="GHEA Mariam"/>
          <w:color w:val="000000"/>
          <w:szCs w:val="22"/>
        </w:rPr>
        <w:t xml:space="preserve"> </w:t>
      </w:r>
      <w:r w:rsidR="009228DE" w:rsidRPr="00440C54">
        <w:rPr>
          <w:rFonts w:ascii="GHEA Mariam" w:hAnsi="GHEA Mariam"/>
          <w:color w:val="000000"/>
          <w:szCs w:val="22"/>
          <w:lang w:val="af-ZA"/>
        </w:rPr>
        <w:t xml:space="preserve">школа </w:t>
      </w:r>
      <w:r w:rsidR="009228DE" w:rsidRPr="00440C54">
        <w:rPr>
          <w:rFonts w:ascii="Arial" w:hAnsi="Arial" w:cs="Arial"/>
          <w:color w:val="000000"/>
          <w:szCs w:val="22"/>
          <w:lang w:val="af-ZA"/>
        </w:rPr>
        <w:t>№</w:t>
      </w:r>
      <w:r w:rsidR="0037512E">
        <w:rPr>
          <w:rFonts w:ascii="GHEA Mariam" w:hAnsi="GHEA Mariam"/>
          <w:color w:val="000000"/>
          <w:szCs w:val="22"/>
          <w:lang w:val="af-ZA"/>
        </w:rPr>
        <w:t>13</w:t>
      </w:r>
      <w:r w:rsidR="009228DE" w:rsidRPr="00440C54">
        <w:rPr>
          <w:rFonts w:ascii="GHEA Mariam" w:hAnsi="GHEA Mariam"/>
          <w:color w:val="000000"/>
          <w:szCs w:val="22"/>
          <w:lang w:val="af-ZA"/>
        </w:rPr>
        <w:t xml:space="preserve">» </w:t>
      </w:r>
      <w:r w:rsidR="00C3462B" w:rsidRPr="00440C54">
        <w:rPr>
          <w:rFonts w:ascii="GHEA Mariam" w:hAnsi="GHEA Mariam"/>
          <w:color w:val="000000"/>
          <w:szCs w:val="22"/>
          <w:lang w:val="af-ZA"/>
        </w:rPr>
        <w:t xml:space="preserve"> </w:t>
      </w:r>
      <w:r w:rsidR="00C3462B" w:rsidRPr="00440C54">
        <w:rPr>
          <w:rFonts w:ascii="GHEA Mariam" w:hAnsi="GHEA Mariam" w:cs="Arial"/>
          <w:color w:val="000000"/>
          <w:szCs w:val="22"/>
          <w:lang w:val="af-ZA"/>
        </w:rPr>
        <w:t>ГНКО</w:t>
      </w:r>
    </w:p>
    <w:p w:rsidR="000763E5" w:rsidRPr="003A1EBB" w:rsidRDefault="000763E5" w:rsidP="00B46D58">
      <w:pPr>
        <w:pStyle w:val="BodyText"/>
        <w:widowControl w:val="0"/>
        <w:spacing w:after="160"/>
        <w:ind w:right="-7" w:firstLine="567"/>
        <w:jc w:val="center"/>
        <w:rPr>
          <w:rFonts w:ascii="GHEA Grapalat" w:hAnsi="GHEA Grapalat"/>
        </w:rPr>
      </w:pPr>
    </w:p>
    <w:bookmarkEnd w:id="1"/>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8D13B5" w:rsidRPr="003A1EBB" w:rsidRDefault="00C3462B" w:rsidP="008D13B5">
      <w:pPr>
        <w:pStyle w:val="BodyText"/>
        <w:widowControl w:val="0"/>
        <w:spacing w:after="160"/>
        <w:ind w:right="-7" w:firstLine="567"/>
        <w:rPr>
          <w:rFonts w:ascii="GHEA Grapalat" w:hAnsi="GHEA Grapalat"/>
        </w:rPr>
      </w:pPr>
      <w:r w:rsidRPr="009044F1">
        <w:rPr>
          <w:rFonts w:ascii="GHEA Grapalat" w:hAnsi="GHEA Grapalat"/>
        </w:rPr>
        <w:t xml:space="preserve">НА </w:t>
      </w:r>
      <w:r w:rsidRPr="006A6D8A">
        <w:rPr>
          <w:rFonts w:ascii="GHEA Grapalat" w:hAnsi="GHEA Grapalat"/>
        </w:rPr>
        <w:t xml:space="preserve"> ЗАПРОС КОТИРОВОК</w:t>
      </w:r>
      <w:r w:rsidRPr="009044F1">
        <w:rPr>
          <w:rFonts w:ascii="GHEA Grapalat" w:hAnsi="GHEA Grapalat"/>
        </w:rPr>
        <w:t xml:space="preserve">, ОБЪЯВЛЕННЫЙ С ЦЕЛЬЮ ПРИОБРЕТЕНИЯ </w:t>
      </w:r>
      <w:r w:rsidRPr="00F240F9">
        <w:rPr>
          <w:rFonts w:ascii="GHEA Grapalat" w:hAnsi="GHEA Grapalat"/>
          <w:i/>
        </w:rPr>
        <w:t>ПИЩЕВЫХ ПРОДУКТОВ</w:t>
      </w:r>
      <w:r w:rsidRPr="009044F1">
        <w:rPr>
          <w:rFonts w:ascii="GHEA Grapalat" w:hAnsi="GHEA Grapalat"/>
        </w:rPr>
        <w:t>ДЛЯ НУЖД</w:t>
      </w:r>
      <w:r w:rsidR="008D13B5">
        <w:rPr>
          <w:rFonts w:ascii="GHEA Mariam" w:hAnsi="GHEA Mariam"/>
          <w:color w:val="000000"/>
          <w:szCs w:val="22"/>
        </w:rPr>
        <w:t xml:space="preserve">   </w:t>
      </w:r>
      <w:r w:rsidR="008D13B5" w:rsidRPr="00440C54">
        <w:rPr>
          <w:rFonts w:ascii="GHEA Mariam" w:hAnsi="GHEA Mariam"/>
          <w:color w:val="000000"/>
          <w:szCs w:val="22"/>
          <w:lang w:val="af-ZA"/>
        </w:rPr>
        <w:t xml:space="preserve"> « </w:t>
      </w:r>
      <w:r w:rsidR="008D13B5">
        <w:rPr>
          <w:rFonts w:ascii="GHEA Mariam" w:hAnsi="GHEA Mariam"/>
          <w:color w:val="000000"/>
          <w:szCs w:val="22"/>
          <w:lang w:val="af-ZA"/>
        </w:rPr>
        <w:t>Капанская</w:t>
      </w:r>
      <w:r w:rsidR="008D13B5">
        <w:rPr>
          <w:rFonts w:ascii="GHEA Mariam" w:hAnsi="GHEA Mariam"/>
          <w:color w:val="000000"/>
          <w:szCs w:val="22"/>
        </w:rPr>
        <w:t xml:space="preserve"> </w:t>
      </w:r>
      <w:r w:rsidR="008D13B5" w:rsidRPr="008D13B5">
        <w:rPr>
          <w:rFonts w:ascii="GHEA Mariam" w:hAnsi="GHEA Mariam"/>
          <w:color w:val="000000"/>
          <w:szCs w:val="22"/>
        </w:rPr>
        <w:t>осн</w:t>
      </w:r>
      <w:r w:rsidR="008D13B5">
        <w:rPr>
          <w:rFonts w:ascii="GHEA Mariam" w:hAnsi="GHEA Mariam"/>
          <w:color w:val="000000"/>
          <w:szCs w:val="22"/>
        </w:rPr>
        <w:t>о</w:t>
      </w:r>
      <w:r w:rsidR="008D13B5" w:rsidRPr="008D13B5">
        <w:rPr>
          <w:rFonts w:ascii="GHEA Mariam" w:hAnsi="GHEA Mariam"/>
          <w:color w:val="000000"/>
          <w:szCs w:val="22"/>
        </w:rPr>
        <w:t>вная</w:t>
      </w:r>
      <w:r w:rsidR="008D13B5" w:rsidRPr="007601C9">
        <w:rPr>
          <w:rFonts w:ascii="GHEA Mariam" w:hAnsi="GHEA Mariam"/>
          <w:color w:val="000000"/>
          <w:szCs w:val="22"/>
        </w:rPr>
        <w:t xml:space="preserve"> </w:t>
      </w:r>
      <w:r w:rsidR="008D13B5" w:rsidRPr="00440C54">
        <w:rPr>
          <w:rFonts w:ascii="GHEA Mariam" w:hAnsi="GHEA Mariam"/>
          <w:color w:val="000000"/>
          <w:szCs w:val="22"/>
          <w:lang w:val="af-ZA"/>
        </w:rPr>
        <w:t xml:space="preserve">школа </w:t>
      </w:r>
      <w:r w:rsidR="008D13B5" w:rsidRPr="00440C54">
        <w:rPr>
          <w:rFonts w:ascii="Arial" w:hAnsi="Arial" w:cs="Arial"/>
          <w:color w:val="000000"/>
          <w:szCs w:val="22"/>
          <w:lang w:val="af-ZA"/>
        </w:rPr>
        <w:t>№</w:t>
      </w:r>
      <w:r w:rsidR="008D13B5">
        <w:rPr>
          <w:rFonts w:ascii="GHEA Mariam" w:hAnsi="GHEA Mariam"/>
          <w:color w:val="000000"/>
          <w:szCs w:val="22"/>
          <w:lang w:val="af-ZA"/>
        </w:rPr>
        <w:t>13</w:t>
      </w:r>
      <w:r w:rsidR="008D13B5" w:rsidRPr="00440C54">
        <w:rPr>
          <w:rFonts w:ascii="GHEA Mariam" w:hAnsi="GHEA Mariam"/>
          <w:color w:val="000000"/>
          <w:szCs w:val="22"/>
          <w:lang w:val="af-ZA"/>
        </w:rPr>
        <w:t xml:space="preserve">»  </w:t>
      </w:r>
      <w:r w:rsidR="008D13B5" w:rsidRPr="00440C54">
        <w:rPr>
          <w:rFonts w:ascii="GHEA Mariam" w:hAnsi="GHEA Mariam" w:cs="Arial"/>
          <w:color w:val="000000"/>
          <w:szCs w:val="22"/>
          <w:lang w:val="af-ZA"/>
        </w:rPr>
        <w:t>ГНКО</w:t>
      </w:r>
    </w:p>
    <w:p w:rsidR="008D13B5" w:rsidRPr="003A1EBB" w:rsidRDefault="008D13B5" w:rsidP="008D13B5">
      <w:pPr>
        <w:pStyle w:val="BodyText"/>
        <w:widowControl w:val="0"/>
        <w:spacing w:after="160"/>
        <w:ind w:right="-7" w:firstLine="567"/>
        <w:jc w:val="center"/>
        <w:rPr>
          <w:rFonts w:ascii="GHEA Grapalat" w:hAnsi="GHEA Grapalat"/>
        </w:rPr>
      </w:pPr>
    </w:p>
    <w:p w:rsidR="00C3462B" w:rsidRPr="003A1EBB" w:rsidRDefault="00C3462B" w:rsidP="00C3462B">
      <w:pPr>
        <w:pStyle w:val="BodyText"/>
        <w:widowControl w:val="0"/>
        <w:spacing w:after="160"/>
        <w:ind w:right="-7" w:firstLine="567"/>
        <w:jc w:val="center"/>
        <w:rPr>
          <w:rFonts w:ascii="GHEA Grapalat" w:hAnsi="GHEA Grapalat"/>
        </w:rPr>
      </w:pPr>
    </w:p>
    <w:p w:rsidR="00CE0D95" w:rsidRPr="009044F1" w:rsidRDefault="00CE0D95" w:rsidP="00C3462B">
      <w:pPr>
        <w:pStyle w:val="BodyText"/>
        <w:widowControl w:val="0"/>
        <w:spacing w:after="160"/>
        <w:ind w:right="-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C3462B" w:rsidRPr="003A1EBB" w:rsidRDefault="00C3462B" w:rsidP="00C3462B">
      <w:pPr>
        <w:pStyle w:val="BodyText"/>
        <w:widowControl w:val="0"/>
        <w:spacing w:after="160"/>
        <w:ind w:right="-7" w:firstLine="567"/>
        <w:jc w:val="center"/>
        <w:rPr>
          <w:rFonts w:ascii="GHEA Grapalat" w:hAnsi="GHEA Grapalat"/>
        </w:rPr>
      </w:pPr>
      <w:r w:rsidRPr="00087461">
        <w:rPr>
          <w:rFonts w:ascii="GHEA Grapalat" w:hAnsi="GHEA Grapalat"/>
        </w:rPr>
        <w:t>Пищевые продукты</w:t>
      </w:r>
      <w:r w:rsidR="005D7731" w:rsidRPr="002E069D">
        <w:rPr>
          <w:rFonts w:ascii="GHEA Grapalat" w:hAnsi="GHEA Grapalat"/>
          <w:b/>
        </w:rPr>
        <w:t>ДЛЯ НУЖД</w:t>
      </w:r>
      <w:r w:rsidRPr="00440C54">
        <w:rPr>
          <w:rFonts w:ascii="GHEA Mariam" w:hAnsi="GHEA Mariam"/>
          <w:color w:val="000000"/>
          <w:szCs w:val="22"/>
          <w:lang w:val="af-ZA"/>
        </w:rPr>
        <w:t xml:space="preserve"> </w:t>
      </w:r>
      <w:r w:rsidR="009228DE" w:rsidRPr="00440C54">
        <w:rPr>
          <w:rFonts w:ascii="GHEA Mariam" w:hAnsi="GHEA Mariam"/>
          <w:color w:val="000000"/>
          <w:szCs w:val="22"/>
          <w:lang w:val="af-ZA"/>
        </w:rPr>
        <w:t xml:space="preserve">« </w:t>
      </w:r>
      <w:r w:rsidR="009228DE">
        <w:rPr>
          <w:rFonts w:ascii="GHEA Mariam" w:hAnsi="GHEA Mariam"/>
          <w:color w:val="000000"/>
          <w:szCs w:val="22"/>
          <w:lang w:val="af-ZA"/>
        </w:rPr>
        <w:t>Капанская</w:t>
      </w:r>
      <w:r w:rsidR="0037512E">
        <w:rPr>
          <w:rFonts w:ascii="GHEA Mariam" w:hAnsi="GHEA Mariam"/>
          <w:color w:val="000000"/>
          <w:szCs w:val="22"/>
        </w:rPr>
        <w:t xml:space="preserve"> </w:t>
      </w:r>
      <w:r w:rsidR="0037512E" w:rsidRPr="0037512E">
        <w:rPr>
          <w:rFonts w:ascii="GHEA Mariam" w:hAnsi="GHEA Mariam"/>
          <w:color w:val="000000"/>
          <w:szCs w:val="22"/>
        </w:rPr>
        <w:t>осн</w:t>
      </w:r>
      <w:r w:rsidR="008D13B5">
        <w:rPr>
          <w:rFonts w:ascii="GHEA Mariam" w:hAnsi="GHEA Mariam"/>
          <w:color w:val="000000"/>
          <w:szCs w:val="22"/>
        </w:rPr>
        <w:t>овная</w:t>
      </w:r>
      <w:r w:rsidR="009228DE" w:rsidRPr="007601C9">
        <w:rPr>
          <w:rFonts w:ascii="GHEA Mariam" w:hAnsi="GHEA Mariam"/>
          <w:color w:val="000000"/>
          <w:szCs w:val="22"/>
        </w:rPr>
        <w:t xml:space="preserve"> </w:t>
      </w:r>
      <w:r w:rsidR="009228DE" w:rsidRPr="00440C54">
        <w:rPr>
          <w:rFonts w:ascii="GHEA Mariam" w:hAnsi="GHEA Mariam"/>
          <w:color w:val="000000"/>
          <w:szCs w:val="22"/>
          <w:lang w:val="af-ZA"/>
        </w:rPr>
        <w:t xml:space="preserve">школа </w:t>
      </w:r>
      <w:r w:rsidR="009228DE" w:rsidRPr="00440C54">
        <w:rPr>
          <w:rFonts w:ascii="Arial" w:hAnsi="Arial" w:cs="Arial"/>
          <w:color w:val="000000"/>
          <w:szCs w:val="22"/>
          <w:lang w:val="af-ZA"/>
        </w:rPr>
        <w:t>№</w:t>
      </w:r>
      <w:r w:rsidR="009228DE" w:rsidRPr="00440C54">
        <w:rPr>
          <w:rFonts w:ascii="GHEA Mariam" w:hAnsi="GHEA Mariam"/>
          <w:color w:val="000000"/>
          <w:szCs w:val="22"/>
          <w:lang w:val="af-ZA"/>
        </w:rPr>
        <w:t>1</w:t>
      </w:r>
      <w:r w:rsidR="0037512E">
        <w:rPr>
          <w:rFonts w:ascii="GHEA Mariam" w:hAnsi="GHEA Mariam"/>
          <w:color w:val="000000"/>
          <w:szCs w:val="22"/>
          <w:lang w:val="af-ZA"/>
        </w:rPr>
        <w:t>3</w:t>
      </w:r>
      <w:r w:rsidR="009228DE" w:rsidRPr="00440C54">
        <w:rPr>
          <w:rFonts w:ascii="GHEA Mariam" w:hAnsi="GHEA Mariam"/>
          <w:color w:val="000000"/>
          <w:szCs w:val="22"/>
          <w:lang w:val="af-ZA"/>
        </w:rPr>
        <w:t xml:space="preserve">» </w:t>
      </w:r>
      <w:r w:rsidRPr="00440C54">
        <w:rPr>
          <w:rFonts w:ascii="GHEA Mariam" w:hAnsi="GHEA Mariam"/>
          <w:color w:val="000000"/>
          <w:szCs w:val="22"/>
          <w:lang w:val="af-ZA"/>
        </w:rPr>
        <w:t xml:space="preserve">» </w:t>
      </w:r>
      <w:r w:rsidRPr="00440C54">
        <w:rPr>
          <w:rFonts w:ascii="GHEA Mariam" w:hAnsi="GHEA Mariam" w:cs="Arial"/>
          <w:color w:val="000000"/>
          <w:szCs w:val="22"/>
          <w:lang w:val="af-ZA"/>
        </w:rPr>
        <w:t>ГНКО</w:t>
      </w:r>
    </w:p>
    <w:p w:rsidR="00615B35" w:rsidRPr="00EC400D" w:rsidRDefault="008D13B5" w:rsidP="00C3462B">
      <w:pPr>
        <w:widowControl w:val="0"/>
        <w:rPr>
          <w:rFonts w:ascii="GHEA Grapalat" w:hAnsi="GHEA Grapalat"/>
          <w:sz w:val="20"/>
          <w:szCs w:val="20"/>
        </w:rPr>
      </w:pPr>
      <w:r>
        <w:rPr>
          <w:rFonts w:ascii="GHEA Grapalat" w:hAnsi="GHEA Grapalat"/>
          <w:sz w:val="20"/>
          <w:szCs w:val="20"/>
        </w:rPr>
        <w:t xml:space="preserve">                                            </w:t>
      </w:r>
      <w:r w:rsidR="00615B35" w:rsidRPr="00EC400D">
        <w:rPr>
          <w:rFonts w:ascii="GHEA Grapalat" w:hAnsi="GHEA Grapalat"/>
          <w:sz w:val="20"/>
          <w:szCs w:val="20"/>
        </w:rPr>
        <w:t>наименованиетовара</w:t>
      </w:r>
      <w:r w:rsidR="00EC400D" w:rsidRPr="00EC400D">
        <w:rPr>
          <w:rFonts w:ascii="GHEA Grapalat" w:hAnsi="GHEA Grapalat"/>
          <w:sz w:val="20"/>
          <w:szCs w:val="20"/>
        </w:rPr>
        <w:tab/>
        <w:t>(наименование заказчика)</w:t>
      </w:r>
    </w:p>
    <w:p w:rsidR="00160AE4" w:rsidRPr="007601C9" w:rsidRDefault="00160AE4" w:rsidP="00B46D58">
      <w:pPr>
        <w:widowControl w:val="0"/>
        <w:spacing w:after="160"/>
        <w:ind w:firstLine="567"/>
        <w:jc w:val="center"/>
        <w:rPr>
          <w:rFonts w:ascii="GHEA Grapalat" w:hAnsi="GHEA Grapalat"/>
        </w:rPr>
      </w:pPr>
    </w:p>
    <w:p w:rsidR="00C3462B" w:rsidRPr="00915CFE" w:rsidRDefault="00C3462B" w:rsidP="00C3462B">
      <w:pPr>
        <w:widowControl w:val="0"/>
        <w:spacing w:after="160" w:line="360" w:lineRule="auto"/>
        <w:jc w:val="center"/>
        <w:rPr>
          <w:rFonts w:ascii="GHEA Grapalat" w:hAnsi="GHEA Grapalat"/>
          <w:b/>
        </w:rPr>
      </w:pPr>
      <w:r w:rsidRPr="00AA5BD2">
        <w:rPr>
          <w:rFonts w:ascii="GHEA Grapalat" w:hAnsi="GHEA Grapalat"/>
          <w:b/>
        </w:rPr>
        <w:t xml:space="preserve">ПРИГЛАШЕНИЯ НА ЗАПРОС КОТИРОВОК, </w:t>
      </w:r>
      <w:r w:rsidRPr="00AA5BD2">
        <w:rPr>
          <w:rFonts w:ascii="GHEA Grapalat" w:hAnsi="GHEA Grapalat"/>
          <w:b/>
        </w:rPr>
        <w:b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1"/>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096865" w:rsidP="00E17B7F">
      <w:pPr>
        <w:widowControl w:val="0"/>
        <w:spacing w:after="160"/>
        <w:ind w:hanging="567"/>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w:t>
      </w:r>
      <w:r w:rsidR="00C3462B" w:rsidRPr="00AF2B68">
        <w:rPr>
          <w:rFonts w:ascii="GHEA Grapalat" w:hAnsi="GHEA Grapalat"/>
          <w:spacing w:val="-6"/>
        </w:rPr>
        <w:t>запрос котировок</w:t>
      </w:r>
      <w:r w:rsidRPr="006D2DF7">
        <w:rPr>
          <w:rFonts w:ascii="GHEA Grapalat" w:hAnsi="GHEA Grapalat"/>
          <w:spacing w:val="-6"/>
        </w:rPr>
        <w:t>, проводимом под кодом</w:t>
      </w:r>
      <w:r w:rsidR="0037512E" w:rsidRPr="00AE2768">
        <w:rPr>
          <w:rFonts w:ascii="GHEA Grapalat" w:hAnsi="GHEA Grapalat"/>
          <w:i/>
          <w:sz w:val="18"/>
          <w:lang w:val="hy-AM"/>
        </w:rPr>
        <w:t xml:space="preserve">                  </w:t>
      </w:r>
      <w:r w:rsidR="0037512E">
        <w:rPr>
          <w:rFonts w:ascii="Sylfaen" w:hAnsi="Sylfaen"/>
          <w:b/>
          <w:color w:val="000000"/>
          <w:lang w:val="en-US"/>
        </w:rPr>
        <w:t>ԿՀ</w:t>
      </w:r>
      <w:r w:rsidR="0037512E" w:rsidRPr="0037512E">
        <w:rPr>
          <w:rFonts w:ascii="Sylfaen" w:hAnsi="Sylfaen"/>
          <w:b/>
          <w:color w:val="000000"/>
        </w:rPr>
        <w:t>1</w:t>
      </w:r>
      <w:r w:rsidR="0037512E">
        <w:rPr>
          <w:rFonts w:ascii="Sylfaen" w:hAnsi="Sylfaen"/>
          <w:b/>
          <w:color w:val="000000"/>
          <w:lang w:val="hy-AM"/>
        </w:rPr>
        <w:t>3Հ</w:t>
      </w:r>
      <w:r w:rsidR="0037512E" w:rsidRPr="00E712D0">
        <w:rPr>
          <w:rFonts w:ascii="GHEA Grapalat" w:hAnsi="GHEA Grapalat"/>
          <w:b/>
          <w:color w:val="000000"/>
          <w:lang w:val="hy-AM"/>
        </w:rPr>
        <w:t>Դ – ԳՀ</w:t>
      </w:r>
      <w:r w:rsidR="0037512E" w:rsidRPr="00E712D0">
        <w:rPr>
          <w:rFonts w:ascii="GHEA Grapalat" w:hAnsi="GHEA Grapalat"/>
          <w:b/>
          <w:color w:val="000000"/>
          <w:lang w:val="af-ZA"/>
        </w:rPr>
        <w:t>ԱՊՁԲ</w:t>
      </w:r>
      <w:r w:rsidR="0037512E">
        <w:rPr>
          <w:rFonts w:ascii="GHEA Grapalat" w:hAnsi="GHEA Grapalat"/>
          <w:b/>
          <w:color w:val="000000"/>
          <w:lang w:val="hy-AM"/>
        </w:rPr>
        <w:t xml:space="preserve"> 2</w:t>
      </w:r>
      <w:r w:rsidR="0037512E" w:rsidRPr="00E712D0">
        <w:rPr>
          <w:rFonts w:ascii="GHEA Grapalat" w:hAnsi="GHEA Grapalat"/>
          <w:b/>
          <w:color w:val="000000"/>
          <w:lang w:val="hy-AM"/>
        </w:rPr>
        <w:t>0/1</w:t>
      </w:r>
      <w:r w:rsidR="0037512E" w:rsidRPr="00E712D0">
        <w:rPr>
          <w:rFonts w:ascii="GHEA Grapalat" w:hAnsi="GHEA Grapalat"/>
          <w:b/>
          <w:lang w:val="es-ES"/>
        </w:rPr>
        <w:t xml:space="preserve">  </w:t>
      </w:r>
      <w:r w:rsidR="0037512E" w:rsidRPr="00AE2768">
        <w:rPr>
          <w:rFonts w:ascii="GHEA Grapalat" w:hAnsi="GHEA Grapalat"/>
          <w:i/>
          <w:sz w:val="18"/>
          <w:lang w:val="hy-AM"/>
        </w:rPr>
        <w:t xml:space="preserve">    </w:t>
      </w:r>
      <w:r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243137">
        <w:fldChar w:fldCharType="begin"/>
      </w:r>
      <w:r w:rsidR="00243137">
        <w:instrText xml:space="preserve"> HYPERLINK "mailto:kapan13@schools.am" </w:instrText>
      </w:r>
      <w:r w:rsidR="00243137">
        <w:fldChar w:fldCharType="separate"/>
      </w:r>
      <w:r w:rsidR="0037512E" w:rsidRPr="00723718">
        <w:rPr>
          <w:rStyle w:val="Hyperlink"/>
          <w:rFonts w:ascii="Arial Unicode" w:hAnsi="Arial Unicode"/>
          <w:sz w:val="24"/>
          <w:szCs w:val="24"/>
          <w:lang w:val="en-US"/>
        </w:rPr>
        <w:t>kapan</w:t>
      </w:r>
      <w:r w:rsidR="0037512E" w:rsidRPr="00723718">
        <w:rPr>
          <w:rStyle w:val="Hyperlink"/>
          <w:rFonts w:ascii="Arial Unicode" w:hAnsi="Arial Unicode"/>
          <w:sz w:val="24"/>
          <w:szCs w:val="24"/>
        </w:rPr>
        <w:t>13</w:t>
      </w:r>
      <w:r w:rsidR="0037512E" w:rsidRPr="00723718">
        <w:rPr>
          <w:rStyle w:val="Hyperlink"/>
          <w:rFonts w:ascii="Arial Unicode" w:hAnsi="Arial Unicode"/>
          <w:sz w:val="24"/>
          <w:szCs w:val="24"/>
          <w:lang w:val="es-ES"/>
        </w:rPr>
        <w:t>@schools.am</w:t>
      </w:r>
      <w:r w:rsidR="00243137">
        <w:rPr>
          <w:rStyle w:val="Hyperlink"/>
          <w:rFonts w:ascii="Arial Unicode" w:hAnsi="Arial Unicode"/>
          <w:sz w:val="24"/>
          <w:szCs w:val="24"/>
          <w:lang w:val="es-ES"/>
        </w:rPr>
        <w:fldChar w:fldCharType="end"/>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C3462B" w:rsidRPr="003A1EBB" w:rsidRDefault="00845AA5" w:rsidP="00C3462B">
      <w:pPr>
        <w:pStyle w:val="BodyText"/>
        <w:widowControl w:val="0"/>
        <w:spacing w:after="160"/>
        <w:ind w:right="-7" w:firstLine="567"/>
        <w:jc w:val="center"/>
        <w:rPr>
          <w:rFonts w:ascii="GHEA Grapalat" w:hAnsi="GHEA Grapalat"/>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Предметом закупки является приобретение "</w:t>
      </w:r>
      <w:r w:rsidR="00C3462B" w:rsidRPr="00261C79">
        <w:rPr>
          <w:rFonts w:ascii="GHEA Grapalat" w:hAnsi="GHEA Grapalat"/>
        </w:rPr>
        <w:t>Пищев</w:t>
      </w:r>
      <w:r w:rsidR="00C3462B" w:rsidRPr="006A6D8A">
        <w:rPr>
          <w:rFonts w:ascii="GHEA Grapalat" w:hAnsi="GHEA Grapalat"/>
        </w:rPr>
        <w:t>их</w:t>
      </w:r>
      <w:r w:rsidR="00C3462B" w:rsidRPr="00261C79">
        <w:rPr>
          <w:rFonts w:ascii="GHEA Grapalat" w:hAnsi="GHEA Grapalat"/>
        </w:rPr>
        <w:t xml:space="preserve"> продукт</w:t>
      </w:r>
      <w:r w:rsidR="00C3462B" w:rsidRPr="006A6D8A">
        <w:rPr>
          <w:rFonts w:ascii="GHEA Grapalat" w:hAnsi="GHEA Grapalat"/>
        </w:rPr>
        <w:t>ов</w:t>
      </w:r>
      <w:r w:rsidRPr="009044F1">
        <w:rPr>
          <w:rFonts w:ascii="GHEA Grapalat" w:hAnsi="GHEA Grapalat"/>
          <w:i/>
        </w:rPr>
        <w:t>" (далее — также товар) для нужд "</w:t>
      </w:r>
      <w:r w:rsidR="00C3462B" w:rsidRPr="00440C54">
        <w:rPr>
          <w:rFonts w:ascii="GHEA Mariam" w:hAnsi="GHEA Mariam"/>
          <w:color w:val="000000"/>
          <w:szCs w:val="22"/>
          <w:lang w:val="af-ZA"/>
        </w:rPr>
        <w:t xml:space="preserve">« </w:t>
      </w:r>
      <w:r w:rsidR="009228DE" w:rsidRPr="00440C54">
        <w:rPr>
          <w:rFonts w:ascii="GHEA Mariam" w:hAnsi="GHEA Mariam"/>
          <w:color w:val="000000"/>
          <w:szCs w:val="22"/>
          <w:lang w:val="af-ZA"/>
        </w:rPr>
        <w:t xml:space="preserve">« </w:t>
      </w:r>
      <w:r w:rsidR="009228DE">
        <w:rPr>
          <w:rFonts w:ascii="GHEA Mariam" w:hAnsi="GHEA Mariam"/>
          <w:color w:val="000000"/>
          <w:szCs w:val="22"/>
          <w:lang w:val="af-ZA"/>
        </w:rPr>
        <w:t>Капанская</w:t>
      </w:r>
      <w:r w:rsidR="009228DE">
        <w:rPr>
          <w:rFonts w:ascii="GHEA Mariam" w:hAnsi="GHEA Mariam"/>
          <w:color w:val="000000"/>
          <w:szCs w:val="22"/>
        </w:rPr>
        <w:t xml:space="preserve"> сре</w:t>
      </w:r>
      <w:r w:rsidR="009228DE" w:rsidRPr="007601C9">
        <w:rPr>
          <w:rFonts w:ascii="GHEA Mariam" w:hAnsi="GHEA Mariam"/>
          <w:color w:val="000000"/>
          <w:szCs w:val="22"/>
        </w:rPr>
        <w:t xml:space="preserve">дняя </w:t>
      </w:r>
      <w:r w:rsidR="009228DE" w:rsidRPr="00440C54">
        <w:rPr>
          <w:rFonts w:ascii="GHEA Mariam" w:hAnsi="GHEA Mariam"/>
          <w:color w:val="000000"/>
          <w:szCs w:val="22"/>
          <w:lang w:val="af-ZA"/>
        </w:rPr>
        <w:t xml:space="preserve">школа </w:t>
      </w:r>
      <w:r w:rsidR="009228DE" w:rsidRPr="00440C54">
        <w:rPr>
          <w:rFonts w:ascii="Arial" w:hAnsi="Arial" w:cs="Arial"/>
          <w:color w:val="000000"/>
          <w:szCs w:val="22"/>
          <w:lang w:val="af-ZA"/>
        </w:rPr>
        <w:t>№</w:t>
      </w:r>
      <w:r w:rsidR="009228DE" w:rsidRPr="00440C54">
        <w:rPr>
          <w:rFonts w:ascii="GHEA Mariam" w:hAnsi="GHEA Mariam"/>
          <w:color w:val="000000"/>
          <w:szCs w:val="22"/>
          <w:lang w:val="af-ZA"/>
        </w:rPr>
        <w:t>1</w:t>
      </w:r>
      <w:r w:rsidR="009228DE">
        <w:rPr>
          <w:rFonts w:ascii="GHEA Mariam" w:hAnsi="GHEA Mariam"/>
          <w:color w:val="000000"/>
          <w:szCs w:val="22"/>
          <w:lang w:val="af-ZA"/>
        </w:rPr>
        <w:t>0</w:t>
      </w:r>
      <w:r w:rsidR="009228DE" w:rsidRPr="00440C54">
        <w:rPr>
          <w:rFonts w:ascii="GHEA Mariam" w:hAnsi="GHEA Mariam"/>
          <w:color w:val="000000"/>
          <w:szCs w:val="22"/>
          <w:lang w:val="af-ZA"/>
        </w:rPr>
        <w:t xml:space="preserve">» </w:t>
      </w:r>
      <w:r w:rsidR="00C3462B" w:rsidRPr="00440C54">
        <w:rPr>
          <w:rFonts w:ascii="GHEA Mariam" w:hAnsi="GHEA Mariam"/>
          <w:color w:val="000000"/>
          <w:szCs w:val="22"/>
          <w:lang w:val="af-ZA"/>
        </w:rPr>
        <w:t xml:space="preserve">» </w:t>
      </w:r>
      <w:r w:rsidR="00C3462B" w:rsidRPr="00440C54">
        <w:rPr>
          <w:rFonts w:ascii="GHEA Mariam" w:hAnsi="GHEA Mariam" w:cs="Arial"/>
          <w:color w:val="000000"/>
          <w:szCs w:val="22"/>
          <w:lang w:val="af-ZA"/>
        </w:rPr>
        <w:t>ГНКО</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 которые сгрупп</w:t>
      </w:r>
      <w:r w:rsidR="00C3462B">
        <w:rPr>
          <w:rFonts w:ascii="GHEA Grapalat" w:hAnsi="GHEA Grapalat"/>
          <w:i w:val="0"/>
          <w:sz w:val="24"/>
          <w:szCs w:val="24"/>
        </w:rPr>
        <w:t>ированы в лоты "</w:t>
      </w:r>
      <w:r w:rsidR="00CE5C88">
        <w:rPr>
          <w:rFonts w:ascii="GHEA Grapalat" w:hAnsi="GHEA Grapalat"/>
          <w:i w:val="0"/>
          <w:sz w:val="24"/>
          <w:szCs w:val="24"/>
          <w:lang w:val="hy-AM"/>
        </w:rPr>
        <w:t xml:space="preserve"> 1-</w:t>
      </w:r>
      <w:r w:rsidR="00CE5C88">
        <w:rPr>
          <w:rFonts w:ascii="GHEA Grapalat" w:hAnsi="GHEA Grapalat"/>
          <w:i w:val="0"/>
          <w:sz w:val="24"/>
          <w:szCs w:val="24"/>
          <w:lang w:val="en-US"/>
        </w:rPr>
        <w:t>1</w:t>
      </w:r>
      <w:r w:rsidR="00243137">
        <w:rPr>
          <w:rFonts w:ascii="GHEA Grapalat" w:hAnsi="GHEA Grapalat"/>
          <w:i w:val="0"/>
          <w:sz w:val="24"/>
          <w:szCs w:val="24"/>
        </w:rPr>
        <w:t>4</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CE5C88" w:rsidRPr="009044F1" w:rsidTr="0037512E">
        <w:trPr>
          <w:jc w:val="center"/>
        </w:trPr>
        <w:tc>
          <w:tcPr>
            <w:tcW w:w="1530" w:type="dxa"/>
            <w:vAlign w:val="center"/>
          </w:tcPr>
          <w:p w:rsidR="00CE5C88" w:rsidRPr="009044F1" w:rsidRDefault="00CE5C88"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tcPr>
          <w:p w:rsidR="00CE5C88" w:rsidRDefault="00CE5C88" w:rsidP="0037512E">
            <w:pPr>
              <w:rPr>
                <w:lang w:val="en-US"/>
              </w:rPr>
            </w:pPr>
          </w:p>
          <w:p w:rsidR="00CE5C88" w:rsidRDefault="00CE5C88" w:rsidP="0037512E">
            <w:pPr>
              <w:rPr>
                <w:lang w:val="en-US"/>
              </w:rPr>
            </w:pPr>
          </w:p>
          <w:p w:rsidR="00CE5C88" w:rsidRPr="00692BA1" w:rsidRDefault="00CE5C88" w:rsidP="0037512E">
            <w:pPr>
              <w:rPr>
                <w:lang w:val="en-GB"/>
              </w:rPr>
            </w:pPr>
            <w:r>
              <w:rPr>
                <w:lang w:val="en-US"/>
              </w:rPr>
              <w:t>М</w:t>
            </w:r>
            <w:proofErr w:type="spellStart"/>
            <w:r>
              <w:rPr>
                <w:lang w:val="en-GB"/>
              </w:rPr>
              <w:t>олоко</w:t>
            </w:r>
            <w:proofErr w:type="spellEnd"/>
          </w:p>
        </w:tc>
      </w:tr>
      <w:tr w:rsidR="00CE5C88" w:rsidRPr="009044F1" w:rsidTr="004E0B7B">
        <w:trPr>
          <w:jc w:val="center"/>
        </w:trPr>
        <w:tc>
          <w:tcPr>
            <w:tcW w:w="1530" w:type="dxa"/>
            <w:vAlign w:val="center"/>
          </w:tcPr>
          <w:p w:rsidR="00CE5C88" w:rsidRPr="009044F1" w:rsidRDefault="00CE5C88"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CE5C88" w:rsidRPr="00FA0050" w:rsidRDefault="00CE5C88" w:rsidP="0037512E">
            <w:pPr>
              <w:pStyle w:val="BodyTextIndent2"/>
              <w:widowControl w:val="0"/>
              <w:spacing w:after="120" w:line="240" w:lineRule="auto"/>
              <w:ind w:firstLine="0"/>
              <w:rPr>
                <w:rFonts w:ascii="GHEA Grapalat" w:hAnsi="GHEA Grapalat"/>
                <w:sz w:val="24"/>
                <w:szCs w:val="24"/>
                <w:lang w:val="en-GB"/>
              </w:rPr>
            </w:pPr>
            <w:proofErr w:type="spellStart"/>
            <w:r>
              <w:rPr>
                <w:rFonts w:ascii="GHEA Grapalat" w:hAnsi="GHEA Grapalat"/>
                <w:sz w:val="24"/>
                <w:szCs w:val="24"/>
                <w:lang w:val="en-GB"/>
              </w:rPr>
              <w:t>Мацун</w:t>
            </w:r>
            <w:proofErr w:type="spellEnd"/>
          </w:p>
        </w:tc>
      </w:tr>
      <w:tr w:rsidR="00CE5C88" w:rsidRPr="009044F1" w:rsidTr="0037512E">
        <w:trPr>
          <w:jc w:val="center"/>
        </w:trPr>
        <w:tc>
          <w:tcPr>
            <w:tcW w:w="1530" w:type="dxa"/>
            <w:vAlign w:val="center"/>
          </w:tcPr>
          <w:p w:rsidR="00CE5C88" w:rsidRPr="00C3462B" w:rsidRDefault="00CE5C88" w:rsidP="00B46D5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w:t>
            </w:r>
          </w:p>
        </w:tc>
        <w:tc>
          <w:tcPr>
            <w:tcW w:w="7704" w:type="dxa"/>
            <w:vAlign w:val="center"/>
          </w:tcPr>
          <w:p w:rsidR="00CE5C88" w:rsidRPr="00FA0050" w:rsidRDefault="00CE5C88" w:rsidP="0037512E">
            <w:pPr>
              <w:pStyle w:val="BodyTextIndent2"/>
              <w:widowControl w:val="0"/>
              <w:spacing w:after="120" w:line="240" w:lineRule="auto"/>
              <w:ind w:firstLine="0"/>
              <w:rPr>
                <w:rFonts w:ascii="GHEA Grapalat" w:hAnsi="GHEA Grapalat"/>
                <w:sz w:val="24"/>
                <w:szCs w:val="24"/>
                <w:lang w:val="en-GB"/>
              </w:rPr>
            </w:pPr>
            <w:proofErr w:type="spellStart"/>
            <w:r>
              <w:rPr>
                <w:rFonts w:ascii="GHEA Grapalat" w:hAnsi="GHEA Grapalat"/>
                <w:sz w:val="24"/>
                <w:szCs w:val="24"/>
                <w:lang w:val="en-GB"/>
              </w:rPr>
              <w:t>Печенье</w:t>
            </w:r>
            <w:proofErr w:type="spellEnd"/>
          </w:p>
        </w:tc>
      </w:tr>
      <w:tr w:rsidR="00CE5C88" w:rsidRPr="00C3462B" w:rsidTr="0037512E">
        <w:trPr>
          <w:jc w:val="center"/>
        </w:trPr>
        <w:tc>
          <w:tcPr>
            <w:tcW w:w="1530" w:type="dxa"/>
            <w:vAlign w:val="center"/>
          </w:tcPr>
          <w:p w:rsidR="00CE5C88" w:rsidRPr="00C3462B" w:rsidRDefault="00CE5C88" w:rsidP="00B46D5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4</w:t>
            </w:r>
          </w:p>
        </w:tc>
        <w:tc>
          <w:tcPr>
            <w:tcW w:w="7704" w:type="dxa"/>
            <w:vAlign w:val="center"/>
          </w:tcPr>
          <w:p w:rsidR="00CE5C88" w:rsidRPr="00692BA1" w:rsidRDefault="00CE5C88" w:rsidP="0037512E">
            <w:pPr>
              <w:pStyle w:val="BodyTextIndent2"/>
              <w:widowControl w:val="0"/>
              <w:spacing w:after="120" w:line="240" w:lineRule="auto"/>
              <w:ind w:firstLine="0"/>
              <w:rPr>
                <w:rFonts w:ascii="Cambria" w:hAnsi="Cambria"/>
                <w:sz w:val="24"/>
                <w:szCs w:val="24"/>
              </w:rPr>
            </w:pPr>
            <w:r w:rsidRPr="00692BA1">
              <w:rPr>
                <w:rFonts w:ascii="Cambria" w:hAnsi="Cambria"/>
                <w:sz w:val="24"/>
                <w:szCs w:val="24"/>
              </w:rPr>
              <w:t>Хлеб</w:t>
            </w:r>
          </w:p>
        </w:tc>
      </w:tr>
      <w:tr w:rsidR="00CE5C88" w:rsidRPr="00C3462B" w:rsidTr="009228DE">
        <w:trPr>
          <w:jc w:val="center"/>
        </w:trPr>
        <w:tc>
          <w:tcPr>
            <w:tcW w:w="1530" w:type="dxa"/>
            <w:vAlign w:val="center"/>
          </w:tcPr>
          <w:p w:rsidR="00CE5C88" w:rsidRPr="00C3462B" w:rsidRDefault="00CE5C88" w:rsidP="00B46D5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5</w:t>
            </w:r>
          </w:p>
        </w:tc>
        <w:tc>
          <w:tcPr>
            <w:tcW w:w="7704" w:type="dxa"/>
          </w:tcPr>
          <w:p w:rsidR="00CE5C88" w:rsidRDefault="00CE5C88" w:rsidP="0037512E">
            <w:pPr>
              <w:widowControl w:val="0"/>
              <w:jc w:val="center"/>
              <w:rPr>
                <w:rFonts w:ascii="Calibri" w:hAnsi="Calibri" w:cs="Calibri"/>
                <w:lang w:val="en-GB"/>
              </w:rPr>
            </w:pPr>
          </w:p>
          <w:p w:rsidR="00CE5C88" w:rsidRDefault="00CE5C88" w:rsidP="0037512E">
            <w:pPr>
              <w:widowControl w:val="0"/>
              <w:jc w:val="center"/>
              <w:rPr>
                <w:rFonts w:ascii="Calibri" w:hAnsi="Calibri" w:cs="Calibri"/>
                <w:lang w:val="en-GB"/>
              </w:rPr>
            </w:pPr>
          </w:p>
          <w:p w:rsidR="00CE5C88" w:rsidRPr="003E20F1" w:rsidRDefault="00CE5C88" w:rsidP="0037512E">
            <w:pPr>
              <w:widowControl w:val="0"/>
              <w:rPr>
                <w:rFonts w:ascii="GHEA Grapalat" w:hAnsi="GHEA Grapalat"/>
              </w:rPr>
            </w:pPr>
            <w:proofErr w:type="spellStart"/>
            <w:r w:rsidRPr="003E20F1">
              <w:rPr>
                <w:rFonts w:ascii="Calibri" w:hAnsi="Calibri" w:cs="Calibri"/>
                <w:lang w:val="en-GB"/>
              </w:rPr>
              <w:t>Чечевица</w:t>
            </w:r>
            <w:proofErr w:type="spellEnd"/>
          </w:p>
        </w:tc>
      </w:tr>
      <w:tr w:rsidR="00CE5C88" w:rsidRPr="00C3462B" w:rsidTr="004E0B7B">
        <w:trPr>
          <w:jc w:val="center"/>
        </w:trPr>
        <w:tc>
          <w:tcPr>
            <w:tcW w:w="1530" w:type="dxa"/>
            <w:vAlign w:val="center"/>
          </w:tcPr>
          <w:p w:rsidR="00CE5C88" w:rsidRPr="00C3462B" w:rsidRDefault="00CE5C88" w:rsidP="00B46D5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6</w:t>
            </w:r>
          </w:p>
        </w:tc>
        <w:tc>
          <w:tcPr>
            <w:tcW w:w="7704" w:type="dxa"/>
            <w:vAlign w:val="center"/>
          </w:tcPr>
          <w:p w:rsidR="00CE5C88" w:rsidRPr="00692BA1" w:rsidRDefault="00CE5C88" w:rsidP="0037512E">
            <w:pPr>
              <w:pStyle w:val="BodyTextIndent2"/>
              <w:widowControl w:val="0"/>
              <w:spacing w:after="120" w:line="240" w:lineRule="auto"/>
              <w:ind w:firstLine="0"/>
              <w:rPr>
                <w:rFonts w:ascii="Cambria" w:hAnsi="Cambria"/>
                <w:sz w:val="24"/>
                <w:szCs w:val="24"/>
                <w:lang w:val="en-GB"/>
              </w:rPr>
            </w:pPr>
            <w:r w:rsidRPr="00692BA1">
              <w:rPr>
                <w:rFonts w:ascii="Cambria" w:hAnsi="Cambria"/>
                <w:sz w:val="24"/>
                <w:szCs w:val="24"/>
              </w:rPr>
              <w:t>Гр</w:t>
            </w:r>
            <w:proofErr w:type="spellStart"/>
            <w:r w:rsidRPr="00692BA1">
              <w:rPr>
                <w:rFonts w:ascii="Cambria" w:hAnsi="Cambria"/>
                <w:sz w:val="24"/>
                <w:szCs w:val="24"/>
                <w:lang w:val="en-GB"/>
              </w:rPr>
              <w:t>ечка</w:t>
            </w:r>
            <w:proofErr w:type="spellEnd"/>
          </w:p>
        </w:tc>
      </w:tr>
      <w:tr w:rsidR="00CE5C88" w:rsidRPr="00C3462B" w:rsidTr="004E0B7B">
        <w:trPr>
          <w:jc w:val="center"/>
        </w:trPr>
        <w:tc>
          <w:tcPr>
            <w:tcW w:w="1530" w:type="dxa"/>
            <w:vAlign w:val="center"/>
          </w:tcPr>
          <w:p w:rsidR="00CE5C88" w:rsidRPr="00C3462B" w:rsidRDefault="00CE5C88" w:rsidP="00B46D5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7</w:t>
            </w:r>
          </w:p>
        </w:tc>
        <w:tc>
          <w:tcPr>
            <w:tcW w:w="7704" w:type="dxa"/>
            <w:vAlign w:val="center"/>
          </w:tcPr>
          <w:p w:rsidR="00CE5C88" w:rsidRPr="00E87445" w:rsidRDefault="00CE5C88" w:rsidP="0037512E">
            <w:pPr>
              <w:pStyle w:val="BodyTextIndent2"/>
              <w:widowControl w:val="0"/>
              <w:spacing w:after="120" w:line="240" w:lineRule="auto"/>
              <w:ind w:firstLine="0"/>
              <w:rPr>
                <w:rFonts w:ascii="Cambria" w:hAnsi="Cambria"/>
                <w:sz w:val="24"/>
                <w:szCs w:val="24"/>
                <w:lang w:val="en-GB"/>
              </w:rPr>
            </w:pPr>
            <w:proofErr w:type="spellStart"/>
            <w:r>
              <w:rPr>
                <w:rFonts w:ascii="Cambria" w:hAnsi="Cambria"/>
                <w:sz w:val="24"/>
                <w:szCs w:val="24"/>
                <w:lang w:val="en-GB"/>
              </w:rPr>
              <w:t>Макароны</w:t>
            </w:r>
            <w:proofErr w:type="spellEnd"/>
          </w:p>
        </w:tc>
      </w:tr>
      <w:tr w:rsidR="00CE5C88" w:rsidRPr="00C3462B" w:rsidTr="00FF0A1A">
        <w:trPr>
          <w:trHeight w:val="876"/>
          <w:jc w:val="center"/>
        </w:trPr>
        <w:tc>
          <w:tcPr>
            <w:tcW w:w="1530" w:type="dxa"/>
            <w:vAlign w:val="center"/>
          </w:tcPr>
          <w:p w:rsidR="00CE5C88" w:rsidRPr="00C3462B" w:rsidRDefault="00CE5C88" w:rsidP="00B46D5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8</w:t>
            </w:r>
          </w:p>
        </w:tc>
        <w:tc>
          <w:tcPr>
            <w:tcW w:w="7704" w:type="dxa"/>
          </w:tcPr>
          <w:p w:rsidR="00CE5C88" w:rsidRDefault="00CE5C88" w:rsidP="0037512E">
            <w:pPr>
              <w:rPr>
                <w:lang w:val="en-GB"/>
              </w:rPr>
            </w:pPr>
          </w:p>
          <w:p w:rsidR="00CE5C88" w:rsidRDefault="00CE5C88" w:rsidP="0037512E">
            <w:pPr>
              <w:rPr>
                <w:lang w:val="en-GB"/>
              </w:rPr>
            </w:pPr>
          </w:p>
          <w:p w:rsidR="00CE5C88" w:rsidRDefault="00CE5C88" w:rsidP="0037512E">
            <w:pPr>
              <w:rPr>
                <w:lang w:val="en-GB"/>
              </w:rPr>
            </w:pPr>
          </w:p>
          <w:p w:rsidR="00CE5C88" w:rsidRDefault="00CE5C88" w:rsidP="0037512E">
            <w:pPr>
              <w:rPr>
                <w:lang w:val="en-GB"/>
              </w:rPr>
            </w:pPr>
            <w:proofErr w:type="spellStart"/>
            <w:r>
              <w:rPr>
                <w:lang w:val="en-GB"/>
              </w:rPr>
              <w:t>Рис</w:t>
            </w:r>
            <w:proofErr w:type="spellEnd"/>
          </w:p>
          <w:p w:rsidR="00CE5C88" w:rsidRPr="00FA0050" w:rsidRDefault="00CE5C88" w:rsidP="0037512E">
            <w:pPr>
              <w:rPr>
                <w:lang w:val="en-GB"/>
              </w:rPr>
            </w:pPr>
          </w:p>
        </w:tc>
      </w:tr>
      <w:tr w:rsidR="00CE5C88" w:rsidRPr="00C3462B" w:rsidTr="00274B95">
        <w:trPr>
          <w:trHeight w:val="470"/>
          <w:jc w:val="center"/>
        </w:trPr>
        <w:tc>
          <w:tcPr>
            <w:tcW w:w="1530" w:type="dxa"/>
            <w:vAlign w:val="center"/>
          </w:tcPr>
          <w:p w:rsidR="00CE5C88" w:rsidRPr="00C3462B" w:rsidRDefault="00CE5C88" w:rsidP="00B46D5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9</w:t>
            </w:r>
          </w:p>
        </w:tc>
        <w:tc>
          <w:tcPr>
            <w:tcW w:w="7704" w:type="dxa"/>
          </w:tcPr>
          <w:p w:rsidR="00CE5C88" w:rsidRDefault="00CE5C88" w:rsidP="0037512E">
            <w:pPr>
              <w:rPr>
                <w:lang w:val="en-GB"/>
              </w:rPr>
            </w:pPr>
          </w:p>
          <w:p w:rsidR="00CE5C88" w:rsidRPr="00274B95" w:rsidRDefault="0037512E" w:rsidP="0037512E">
            <w:pPr>
              <w:rPr>
                <w:lang w:val="en-GB"/>
              </w:rPr>
            </w:pPr>
            <w:r>
              <w:br/>
            </w:r>
            <w:r w:rsidR="00274B95">
              <w:rPr>
                <w:rFonts w:ascii="Arial" w:hAnsi="Arial" w:cs="Arial"/>
                <w:color w:val="222222"/>
                <w:shd w:val="clear" w:color="auto" w:fill="F8F9FA"/>
                <w:lang w:val="en-US"/>
              </w:rPr>
              <w:t>З</w:t>
            </w:r>
            <w:r w:rsidRPr="00274B95">
              <w:rPr>
                <w:rFonts w:ascii="Arial" w:hAnsi="Arial" w:cs="Arial"/>
                <w:color w:val="222222"/>
                <w:shd w:val="clear" w:color="auto" w:fill="F8F9FA"/>
              </w:rPr>
              <w:t>ерна хариссы</w:t>
            </w:r>
          </w:p>
          <w:p w:rsidR="00CE5C88" w:rsidRPr="0062498F" w:rsidRDefault="00CE5C88" w:rsidP="0037512E">
            <w:pPr>
              <w:rPr>
                <w:lang w:val="en-GB"/>
              </w:rPr>
            </w:pPr>
          </w:p>
        </w:tc>
      </w:tr>
      <w:tr w:rsidR="00CE5C88" w:rsidRPr="00C3462B" w:rsidTr="009228DE">
        <w:trPr>
          <w:jc w:val="center"/>
        </w:trPr>
        <w:tc>
          <w:tcPr>
            <w:tcW w:w="1530" w:type="dxa"/>
            <w:vAlign w:val="center"/>
          </w:tcPr>
          <w:p w:rsidR="00CE5C88" w:rsidRPr="00C3462B" w:rsidRDefault="00CE5C88" w:rsidP="00B46D5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10</w:t>
            </w:r>
          </w:p>
        </w:tc>
        <w:tc>
          <w:tcPr>
            <w:tcW w:w="7704" w:type="dxa"/>
          </w:tcPr>
          <w:p w:rsidR="00CE5C88" w:rsidRDefault="00CE5C88" w:rsidP="0037512E"/>
          <w:p w:rsidR="00CE5C88" w:rsidRDefault="00CE5C88" w:rsidP="0037512E"/>
          <w:p w:rsidR="00CE5C88" w:rsidRDefault="00CE5C88" w:rsidP="0037512E"/>
          <w:p w:rsidR="00CE5C88" w:rsidRDefault="00CE5C88" w:rsidP="0037512E">
            <w:r w:rsidRPr="0059075B">
              <w:t>Растительное масло</w:t>
            </w:r>
          </w:p>
        </w:tc>
      </w:tr>
      <w:tr w:rsidR="0037512E" w:rsidRPr="00C3462B" w:rsidTr="009228DE">
        <w:trPr>
          <w:jc w:val="center"/>
        </w:trPr>
        <w:tc>
          <w:tcPr>
            <w:tcW w:w="1530" w:type="dxa"/>
            <w:vAlign w:val="center"/>
          </w:tcPr>
          <w:p w:rsidR="0037512E" w:rsidRPr="0037512E" w:rsidRDefault="0037512E" w:rsidP="00B46D58">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11</w:t>
            </w:r>
          </w:p>
        </w:tc>
        <w:tc>
          <w:tcPr>
            <w:tcW w:w="7704" w:type="dxa"/>
          </w:tcPr>
          <w:p w:rsidR="0037512E" w:rsidRDefault="0037512E" w:rsidP="0037512E">
            <w:proofErr w:type="spellStart"/>
            <w:r>
              <w:rPr>
                <w:lang w:val="en-GB"/>
              </w:rPr>
              <w:t>Куриная</w:t>
            </w:r>
            <w:proofErr w:type="spellEnd"/>
            <w:r>
              <w:rPr>
                <w:lang w:val="en-GB"/>
              </w:rPr>
              <w:t xml:space="preserve"> </w:t>
            </w:r>
            <w:proofErr w:type="spellStart"/>
            <w:r>
              <w:rPr>
                <w:lang w:val="en-GB"/>
              </w:rPr>
              <w:t>грудка</w:t>
            </w:r>
            <w:proofErr w:type="spellEnd"/>
          </w:p>
        </w:tc>
      </w:tr>
      <w:tr w:rsidR="0037512E" w:rsidRPr="00C3462B" w:rsidTr="009228DE">
        <w:trPr>
          <w:jc w:val="center"/>
        </w:trPr>
        <w:tc>
          <w:tcPr>
            <w:tcW w:w="1530" w:type="dxa"/>
            <w:vAlign w:val="center"/>
          </w:tcPr>
          <w:p w:rsidR="0037512E" w:rsidRPr="00274B95" w:rsidRDefault="00274B95" w:rsidP="00B46D58">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12</w:t>
            </w:r>
          </w:p>
        </w:tc>
        <w:tc>
          <w:tcPr>
            <w:tcW w:w="7704" w:type="dxa"/>
          </w:tcPr>
          <w:p w:rsidR="0037512E" w:rsidRPr="00274B95" w:rsidRDefault="00274B95" w:rsidP="0037512E">
            <w:pPr>
              <w:rPr>
                <w:lang w:val="en-US"/>
              </w:rPr>
            </w:pPr>
            <w:proofErr w:type="spellStart"/>
            <w:r>
              <w:rPr>
                <w:lang w:val="en-US"/>
              </w:rPr>
              <w:t>Caxaр</w:t>
            </w:r>
            <w:proofErr w:type="spellEnd"/>
          </w:p>
        </w:tc>
      </w:tr>
      <w:tr w:rsidR="0037512E" w:rsidRPr="00C3462B" w:rsidTr="009228DE">
        <w:trPr>
          <w:jc w:val="center"/>
        </w:trPr>
        <w:tc>
          <w:tcPr>
            <w:tcW w:w="1530" w:type="dxa"/>
            <w:vAlign w:val="center"/>
          </w:tcPr>
          <w:p w:rsidR="0037512E" w:rsidRPr="00274B95" w:rsidRDefault="00274B95" w:rsidP="00B46D58">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13</w:t>
            </w:r>
          </w:p>
        </w:tc>
        <w:tc>
          <w:tcPr>
            <w:tcW w:w="7704" w:type="dxa"/>
          </w:tcPr>
          <w:p w:rsidR="0037512E" w:rsidRPr="00274B95" w:rsidRDefault="00274B95" w:rsidP="0037512E">
            <w:pPr>
              <w:rPr>
                <w:lang w:val="en-US"/>
              </w:rPr>
            </w:pPr>
            <w:proofErr w:type="spellStart"/>
            <w:r>
              <w:rPr>
                <w:lang w:val="en-US"/>
              </w:rPr>
              <w:t>Какао</w:t>
            </w:r>
            <w:proofErr w:type="spellEnd"/>
          </w:p>
        </w:tc>
      </w:tr>
      <w:tr w:rsidR="0037512E" w:rsidRPr="00C3462B" w:rsidTr="009228DE">
        <w:trPr>
          <w:jc w:val="center"/>
        </w:trPr>
        <w:tc>
          <w:tcPr>
            <w:tcW w:w="1530" w:type="dxa"/>
            <w:vAlign w:val="center"/>
          </w:tcPr>
          <w:p w:rsidR="0037512E" w:rsidRPr="00274B95" w:rsidRDefault="00274B95" w:rsidP="00B46D58">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14</w:t>
            </w:r>
          </w:p>
        </w:tc>
        <w:tc>
          <w:tcPr>
            <w:tcW w:w="7704" w:type="dxa"/>
          </w:tcPr>
          <w:p w:rsidR="0037512E" w:rsidRPr="00274B95" w:rsidRDefault="00274B95" w:rsidP="0037512E">
            <w:pPr>
              <w:rPr>
                <w:lang w:val="en-US"/>
              </w:rPr>
            </w:pPr>
            <w:proofErr w:type="spellStart"/>
            <w:r>
              <w:rPr>
                <w:lang w:val="en-US"/>
              </w:rPr>
              <w:t>Соль</w:t>
            </w:r>
            <w:proofErr w:type="spellEnd"/>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w:t>
      </w:r>
      <w:r w:rsidRPr="009044F1">
        <w:rPr>
          <w:rFonts w:ascii="GHEA Grapalat" w:hAnsi="GHEA Grapalat"/>
          <w:color w:val="000000"/>
        </w:rPr>
        <w:lastRenderedPageBreak/>
        <w:t>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w:t>
      </w:r>
      <w:r w:rsidRPr="009044F1">
        <w:rPr>
          <w:rFonts w:ascii="GHEA Grapalat" w:hAnsi="GHEA Grapalat"/>
        </w:rPr>
        <w:lastRenderedPageBreak/>
        <w:t xml:space="preserve">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представить секретарю оценочной комиссии обоснования по характеристикам </w:t>
      </w:r>
      <w:r w:rsidR="00F9791A" w:rsidRPr="00F9791A">
        <w:rPr>
          <w:rFonts w:ascii="GHEA Grapalat" w:hAnsi="GHEA Grapalat"/>
          <w:lang w:val="hy-AM"/>
        </w:rPr>
        <w:lastRenderedPageBreak/>
        <w:t>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09686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Pr="009044F1">
        <w:rPr>
          <w:rFonts w:ascii="GHEA Grapalat" w:hAnsi="GHEA Grapalat"/>
          <w:sz w:val="24"/>
          <w:szCs w:val="24"/>
        </w:rPr>
        <w:t>не позднее, чем "</w:t>
      </w:r>
      <w:r w:rsidR="00680064">
        <w:rPr>
          <w:rFonts w:ascii="GHEA Grapalat" w:hAnsi="GHEA Grapalat"/>
          <w:sz w:val="24"/>
          <w:szCs w:val="24"/>
        </w:rPr>
        <w:t>1</w:t>
      </w:r>
      <w:r w:rsidR="00FF0A1A" w:rsidRPr="00FF0A1A">
        <w:rPr>
          <w:rFonts w:ascii="GHEA Grapalat" w:hAnsi="GHEA Grapalat"/>
          <w:sz w:val="24"/>
          <w:szCs w:val="24"/>
        </w:rPr>
        <w:t>3</w:t>
      </w:r>
      <w:r w:rsidR="0061088D">
        <w:rPr>
          <w:rFonts w:ascii="GHEA Grapalat" w:hAnsi="GHEA Grapalat"/>
          <w:sz w:val="24"/>
          <w:szCs w:val="24"/>
          <w:lang w:val="hy-AM"/>
        </w:rPr>
        <w:t>;00</w:t>
      </w:r>
      <w:r w:rsidR="0061088D">
        <w:rPr>
          <w:rFonts w:ascii="GHEA Grapalat" w:hAnsi="GHEA Grapalat"/>
          <w:sz w:val="24"/>
          <w:szCs w:val="24"/>
        </w:rPr>
        <w:t>" часов "</w:t>
      </w:r>
      <w:r w:rsidR="0061088D">
        <w:rPr>
          <w:rFonts w:ascii="GHEA Grapalat" w:hAnsi="GHEA Grapalat"/>
          <w:sz w:val="24"/>
          <w:szCs w:val="24"/>
          <w:lang w:val="hy-AM"/>
        </w:rPr>
        <w:t>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FF0A1A">
        <w:rPr>
          <w:rFonts w:ascii="GHEA Mariam" w:hAnsi="GHEA Mariam"/>
          <w:color w:val="000000"/>
          <w:szCs w:val="22"/>
          <w:lang w:val="af-ZA"/>
        </w:rPr>
        <w:t>« Капанская основнаыа</w:t>
      </w:r>
      <w:r w:rsidR="0061088D" w:rsidRPr="00440C54">
        <w:rPr>
          <w:rFonts w:ascii="GHEA Mariam" w:hAnsi="GHEA Mariam"/>
          <w:color w:val="000000"/>
          <w:szCs w:val="22"/>
        </w:rPr>
        <w:t xml:space="preserve"> </w:t>
      </w:r>
      <w:r w:rsidR="0061088D" w:rsidRPr="00440C54">
        <w:rPr>
          <w:rFonts w:ascii="GHEA Mariam" w:hAnsi="GHEA Mariam"/>
          <w:color w:val="000000"/>
          <w:szCs w:val="22"/>
          <w:lang w:val="af-ZA"/>
        </w:rPr>
        <w:t xml:space="preserve"> школа </w:t>
      </w:r>
      <w:r w:rsidR="0061088D" w:rsidRPr="00440C54">
        <w:rPr>
          <w:rFonts w:ascii="Arial" w:hAnsi="Arial" w:cs="Arial"/>
          <w:color w:val="000000"/>
          <w:szCs w:val="22"/>
          <w:lang w:val="af-ZA"/>
        </w:rPr>
        <w:t>№</w:t>
      </w:r>
      <w:r w:rsidR="0061088D" w:rsidRPr="00440C54">
        <w:rPr>
          <w:rFonts w:ascii="GHEA Mariam" w:hAnsi="GHEA Mariam"/>
          <w:color w:val="000000"/>
          <w:szCs w:val="22"/>
          <w:lang w:val="af-ZA"/>
        </w:rPr>
        <w:t>1</w:t>
      </w:r>
      <w:r w:rsidR="00FF0A1A">
        <w:rPr>
          <w:rFonts w:ascii="GHEA Mariam" w:hAnsi="GHEA Mariam"/>
          <w:color w:val="000000"/>
          <w:szCs w:val="22"/>
          <w:lang w:val="af-ZA"/>
        </w:rPr>
        <w:t>3</w:t>
      </w:r>
      <w:r w:rsidR="0061088D" w:rsidRPr="00440C54">
        <w:rPr>
          <w:rFonts w:ascii="GHEA Mariam" w:hAnsi="GHEA Mariam"/>
          <w:color w:val="000000"/>
          <w:szCs w:val="22"/>
          <w:lang w:val="af-ZA"/>
        </w:rPr>
        <w:t xml:space="preserve">» </w:t>
      </w:r>
      <w:r w:rsidR="0061088D" w:rsidRPr="00440C54">
        <w:rPr>
          <w:rFonts w:ascii="GHEA Mariam" w:hAnsi="GHEA Mariam" w:cs="Arial"/>
          <w:color w:val="000000"/>
          <w:szCs w:val="22"/>
          <w:lang w:val="af-ZA"/>
        </w:rPr>
        <w:t>ГНКО</w:t>
      </w:r>
      <w:r w:rsidR="0061088D" w:rsidRPr="00440C54">
        <w:rPr>
          <w:rFonts w:ascii="GHEA Mariam" w:hAnsi="GHEA Mariam" w:cs="Arial"/>
          <w:color w:val="000000"/>
          <w:szCs w:val="22"/>
        </w:rPr>
        <w:t>б</w:t>
      </w:r>
      <w:r w:rsidR="0061088D" w:rsidRPr="00440C54">
        <w:rPr>
          <w:rFonts w:ascii="GHEA Grapalat" w:hAnsi="GHEA Grapalat"/>
          <w:color w:val="000000"/>
        </w:rPr>
        <w:t xml:space="preserve">  г.</w:t>
      </w:r>
      <w:r w:rsidR="00680064" w:rsidRPr="00680064">
        <w:rPr>
          <w:rFonts w:ascii="GHEA Grapalat" w:hAnsi="GHEA Grapalat"/>
          <w:color w:val="000000"/>
        </w:rPr>
        <w:t xml:space="preserve">Капан ул. </w:t>
      </w:r>
      <w:r w:rsidR="00FF0A1A" w:rsidRPr="00FF0A1A">
        <w:rPr>
          <w:rFonts w:ascii="GHEA Grapalat" w:hAnsi="GHEA Grapalat"/>
          <w:color w:val="000000"/>
        </w:rPr>
        <w:t>Дзорк 3,</w:t>
      </w:r>
      <w:r>
        <w:rPr>
          <w:rFonts w:ascii="GHEA Grapalat" w:hAnsi="GHEA Grapalat"/>
          <w:sz w:val="24"/>
          <w:szCs w:val="24"/>
        </w:rPr>
        <w:t xml:space="preserve">не позднее, чем </w:t>
      </w:r>
      <w:r w:rsidR="00680064">
        <w:rPr>
          <w:rFonts w:ascii="GHEA Grapalat" w:hAnsi="GHEA Grapalat"/>
          <w:sz w:val="24"/>
          <w:szCs w:val="24"/>
          <w:lang w:val="hy-AM"/>
        </w:rPr>
        <w:t>1</w:t>
      </w:r>
      <w:r w:rsidR="00FF0A1A" w:rsidRPr="00FF0A1A">
        <w:rPr>
          <w:rFonts w:ascii="GHEA Grapalat" w:hAnsi="GHEA Grapalat"/>
          <w:sz w:val="24"/>
          <w:szCs w:val="24"/>
        </w:rPr>
        <w:t>3</w:t>
      </w:r>
      <w:r w:rsidR="0061088D">
        <w:rPr>
          <w:rFonts w:ascii="GHEA Grapalat" w:hAnsi="GHEA Grapalat"/>
          <w:sz w:val="24"/>
          <w:szCs w:val="24"/>
          <w:lang w:val="hy-AM"/>
        </w:rPr>
        <w:t>։00</w:t>
      </w:r>
      <w:r w:rsidR="0061088D">
        <w:rPr>
          <w:rFonts w:ascii="GHEA Grapalat" w:hAnsi="GHEA Grapalat"/>
          <w:sz w:val="24"/>
          <w:szCs w:val="24"/>
        </w:rPr>
        <w:t xml:space="preserve"> "</w:t>
      </w:r>
      <w:r w:rsidR="0061088D">
        <w:rPr>
          <w:rFonts w:ascii="GHEA Grapalat" w:hAnsi="GHEA Grapalat"/>
          <w:sz w:val="24"/>
          <w:szCs w:val="24"/>
          <w:lang w:val="hy-AM"/>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C675D4" w:rsidRDefault="00A80ECD" w:rsidP="00C675D4">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680064" w:rsidRPr="00680064">
        <w:rPr>
          <w:rFonts w:ascii="GHEA Grapalat" w:hAnsi="GHEA Grapalat"/>
          <w:sz w:val="24"/>
          <w:szCs w:val="24"/>
        </w:rPr>
        <w:t>Нуне Арзуманян</w:t>
      </w:r>
      <w:r w:rsidR="00C675D4">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w:t>
      </w:r>
      <w:r w:rsidR="00C675D4">
        <w:rPr>
          <w:rFonts w:ascii="GHEA Grapalat" w:hAnsi="GHEA Grapalat"/>
          <w:sz w:val="24"/>
          <w:szCs w:val="24"/>
        </w:rPr>
        <w:lastRenderedPageBreak/>
        <w:t>подачи заявок, в журнале регистрации не регистрируются, и в течение двух рабочих дней, следующих за днем их получения, возвращаются секретарем.</w:t>
      </w:r>
    </w:p>
    <w:p w:rsidR="00C675D4" w:rsidRDefault="00C675D4" w:rsidP="00C675D4">
      <w:pPr>
        <w:pStyle w:val="BodyTextIndent"/>
        <w:widowControl w:val="0"/>
        <w:spacing w:after="160" w:line="240" w:lineRule="auto"/>
        <w:ind w:left="993" w:firstLine="0"/>
        <w:rPr>
          <w:rFonts w:ascii="GHEA Grapalat" w:hAnsi="GHEA Grapalat"/>
          <w:i w:val="0"/>
          <w:sz w:val="16"/>
          <w:szCs w:val="16"/>
          <w:lang w:val="hy-AM"/>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p>
    <w:p w:rsidR="00071119" w:rsidRDefault="00932115"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Pr="00932115">
        <w:rPr>
          <w:rFonts w:ascii="GHEA Grapalat" w:hAnsi="GHEA Grapalat" w:cs="Sylfaen"/>
          <w:sz w:val="24"/>
          <w:szCs w:val="24"/>
        </w:rPr>
        <w:t>фирменное наименование, марка</w:t>
      </w:r>
      <w:r>
        <w:rPr>
          <w:rFonts w:ascii="GHEA Grapalat" w:hAnsi="GHEA Grapalat" w:cs="Sylfaen"/>
          <w:sz w:val="24"/>
          <w:szCs w:val="24"/>
        </w:rPr>
        <w:t xml:space="preserve"> и</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FootnoteReference"/>
          <w:rFonts w:ascii="GHEA Grapalat" w:hAnsi="GHEA Grapalat" w:cs="Sylfaen"/>
          <w:sz w:val="24"/>
          <w:szCs w:val="24"/>
        </w:rPr>
        <w:footnoteReference w:customMarkFollows="1" w:id="4"/>
        <w:t>7</w:t>
      </w:r>
      <w:r w:rsidR="005F25EF">
        <w:rPr>
          <w:rFonts w:ascii="GHEA Grapalat" w:hAnsi="GHEA Grapalat" w:cs="Sylfaen"/>
          <w:sz w:val="24"/>
          <w:szCs w:val="24"/>
        </w:rPr>
        <w:t>:</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lastRenderedPageBreak/>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w:t>
      </w:r>
      <w:r w:rsidRPr="009044F1">
        <w:rPr>
          <w:rFonts w:ascii="GHEA Grapalat" w:hAnsi="GHEA Grapalat"/>
          <w:sz w:val="24"/>
          <w:szCs w:val="24"/>
        </w:rPr>
        <w:lastRenderedPageBreak/>
        <w:t>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себестоимость, прибыль,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lastRenderedPageBreak/>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Pr>
          <w:rStyle w:val="FootnoteReference"/>
        </w:rPr>
        <w:footnoteReference w:customMarkFollows="1" w:id="6"/>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w:t>
      </w:r>
      <w:r w:rsidRPr="009044F1">
        <w:rPr>
          <w:rFonts w:ascii="GHEA Grapalat" w:hAnsi="GHEA Grapalat"/>
        </w:rPr>
        <w:lastRenderedPageBreak/>
        <w:t xml:space="preserve">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C675D4">
        <w:rPr>
          <w:rFonts w:ascii="GHEA Grapalat" w:hAnsi="GHEA Grapalat"/>
          <w:sz w:val="24"/>
          <w:szCs w:val="24"/>
          <w:lang w:val="hy-AM"/>
        </w:rPr>
        <w:t>7</w:t>
      </w:r>
      <w:r w:rsidRPr="009044F1">
        <w:rPr>
          <w:rFonts w:ascii="GHEA Grapalat" w:hAnsi="GHEA Grapalat"/>
          <w:sz w:val="24"/>
          <w:szCs w:val="24"/>
        </w:rPr>
        <w:t>"-ый день в "</w:t>
      </w:r>
      <w:r w:rsidR="00C675D4">
        <w:rPr>
          <w:rFonts w:ascii="GHEA Grapalat" w:hAnsi="GHEA Grapalat"/>
          <w:sz w:val="24"/>
          <w:szCs w:val="24"/>
          <w:lang w:val="hy-AM"/>
        </w:rPr>
        <w:t>13։00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576D5D" w:rsidP="00D76027">
      <w:pPr>
        <w:widowControl w:val="0"/>
        <w:spacing w:after="160"/>
        <w:ind w:firstLine="567"/>
        <w:jc w:val="both"/>
        <w:rPr>
          <w:rFonts w:ascii="GHEA Grapalat" w:hAnsi="GHEA Grapalat"/>
        </w:rPr>
      </w:pPr>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w:t>
      </w:r>
      <w:r w:rsidRPr="009044F1">
        <w:rPr>
          <w:rFonts w:ascii="GHEA Grapalat" w:hAnsi="GHEA Grapalat"/>
          <w:sz w:val="24"/>
          <w:szCs w:val="24"/>
        </w:rPr>
        <w:lastRenderedPageBreak/>
        <w:t xml:space="preserve">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C675D4">
        <w:rPr>
          <w:rFonts w:ascii="GHEA Grapalat" w:hAnsi="GHEA Grapalat"/>
          <w:i w:val="0"/>
          <w:sz w:val="24"/>
          <w:szCs w:val="24"/>
        </w:rPr>
        <w:t xml:space="preserve">етово дня </w:t>
      </w:r>
      <w:r w:rsidR="003C78D9">
        <w:rPr>
          <w:rStyle w:val="FootnoteReference"/>
          <w:rFonts w:ascii="GHEA Grapalat" w:hAnsi="GHEA Grapalat"/>
          <w:i w:val="0"/>
          <w:sz w:val="24"/>
          <w:szCs w:val="24"/>
        </w:rPr>
        <w:footnoteReference w:customMarkFollows="1" w:id="7"/>
        <w:t>10</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w:t>
      </w:r>
      <w:r w:rsidRPr="009044F1">
        <w:rPr>
          <w:rFonts w:ascii="GHEA Grapalat" w:hAnsi="GHEA Grapalat"/>
          <w:sz w:val="24"/>
          <w:szCs w:val="24"/>
        </w:rPr>
        <w:lastRenderedPageBreak/>
        <w:t xml:space="preserve">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Pr>
          <w:rFonts w:ascii="GHEA Grapalat" w:hAnsi="GHEA Grapalat"/>
        </w:rPr>
        <w:t>в 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w:t>
      </w:r>
      <w:r w:rsidRPr="009044F1">
        <w:rPr>
          <w:rFonts w:ascii="GHEA Grapalat" w:hAnsi="GHEA Grapalat"/>
          <w:sz w:val="24"/>
          <w:szCs w:val="24"/>
        </w:rPr>
        <w:lastRenderedPageBreak/>
        <w:t xml:space="preserve">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lastRenderedPageBreak/>
        <w:t>8.1</w:t>
      </w:r>
      <w:r w:rsidR="00FE1D95">
        <w:rPr>
          <w:rFonts w:ascii="GHEA Grapalat" w:hAnsi="GHEA Grapalat"/>
          <w:sz w:val="24"/>
          <w:szCs w:val="24"/>
        </w:rPr>
        <w:t>5</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 признается участник занявший следующее место</w:t>
      </w:r>
      <w:r w:rsidR="00951CE5" w:rsidRPr="008C0D41">
        <w:rPr>
          <w:rFonts w:ascii="GHEA Grapalat" w:hAnsi="GHEA Grapalat"/>
        </w:rPr>
        <w:t>сприменением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день, </w:t>
      </w:r>
      <w:r w:rsidRPr="009044F1">
        <w:rPr>
          <w:rFonts w:ascii="GHEA Grapalat" w:hAnsi="GHEA Grapalat"/>
          <w:spacing w:val="-6"/>
          <w:sz w:val="24"/>
          <w:szCs w:val="24"/>
        </w:rPr>
        <w:lastRenderedPageBreak/>
        <w:t>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E42385" w:rsidRPr="00E42385">
        <w:rPr>
          <w:rFonts w:ascii="GHEA Grapalat" w:hAnsi="GHEA Grapalat"/>
          <w:sz w:val="24"/>
          <w:szCs w:val="24"/>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 xml:space="preserve">При этом, проект утвержденного отобранным участником договора представляется заказчику в письменной форме и письмо о его представлении </w:t>
      </w:r>
      <w:r w:rsidRPr="009044F1">
        <w:rPr>
          <w:rFonts w:ascii="GHEA Grapalat" w:hAnsi="GHEA Grapalat"/>
        </w:rPr>
        <w:lastRenderedPageBreak/>
        <w:t>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 xml:space="preserve">риложение 4), которое должно быть действительным как минимум  включительнодо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FootnoteReference"/>
          <w:rFonts w:ascii="GHEA Grapalat" w:hAnsi="GHEA Grapalat"/>
        </w:rPr>
        <w:footnoteReference w:customMarkFollows="1" w:id="9"/>
        <w:t>12</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10"/>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 xml:space="preserve">и общая цена заключаемого с </w:t>
      </w:r>
      <w:r w:rsidRPr="0058395E">
        <w:rPr>
          <w:rFonts w:ascii="GHEA Grapalat" w:hAnsi="GHEA Grapalat"/>
        </w:rPr>
        <w:lastRenderedPageBreak/>
        <w:t>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8D5016" w:rsidP="005066AC">
      <w:pP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r w:rsidR="00243137">
        <w:fldChar w:fldCharType="begin"/>
      </w:r>
      <w:r w:rsidR="00243137">
        <w:instrText xml:space="preserve"> HYPERLINK "mailto:secretariat@minfin.am" </w:instrText>
      </w:r>
      <w:r w:rsidR="00243137">
        <w:fldChar w:fldCharType="separate"/>
      </w:r>
      <w:r>
        <w:rPr>
          <w:rStyle w:val="Hyperlink"/>
          <w:rFonts w:ascii="GHEA Grapalat" w:hAnsi="GHEA Grapalat"/>
        </w:rPr>
        <w:t>secretariat@minfin.am</w:t>
      </w:r>
      <w:r w:rsidR="00243137">
        <w:rPr>
          <w:rStyle w:val="Hyperlink"/>
          <w:rFonts w:ascii="GHEA Grapalat" w:hAnsi="GHEA Grapalat"/>
        </w:rPr>
        <w:fldChar w:fldCharType="end"/>
      </w:r>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w:t>
      </w:r>
      <w:r w:rsidR="009639DF">
        <w:rPr>
          <w:rFonts w:ascii="GHEA Grapalat" w:hAnsi="GHEA Grapalat"/>
        </w:rPr>
        <w:lastRenderedPageBreak/>
        <w:t xml:space="preserve">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C675D4" w:rsidRPr="009044F1" w:rsidRDefault="00C675D4" w:rsidP="00C675D4">
      <w:pPr>
        <w:pStyle w:val="BodyText"/>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Pr>
          <w:rFonts w:ascii="GHEA Grapalat" w:hAnsi="GHEA Grapalat"/>
          <w:b/>
        </w:rPr>
        <w:br/>
      </w:r>
      <w:r w:rsidRPr="009044F1">
        <w:rPr>
          <w:rFonts w:ascii="GHEA Grapalat" w:hAnsi="GHEA Grapalat"/>
          <w:b/>
        </w:rPr>
        <w:t xml:space="preserve">ЗАЯВКИ НА </w:t>
      </w:r>
      <w:r w:rsidRPr="00AF2B6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761A4D" w:rsidRPr="00B138F3">
        <w:rPr>
          <w:rStyle w:val="FootnoteReference"/>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675D4">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EC2F94" w:rsidRDefault="00654E19" w:rsidP="00B46D58">
      <w:pPr>
        <w:pStyle w:val="norm"/>
        <w:widowControl w:val="0"/>
        <w:spacing w:after="160" w:line="240" w:lineRule="auto"/>
        <w:ind w:firstLine="284"/>
        <w:jc w:val="right"/>
        <w:rPr>
          <w:rFonts w:ascii="GHEA Grapalat" w:hAnsi="GHEA Grapalat"/>
          <w:b/>
          <w:sz w:val="24"/>
          <w:szCs w:val="24"/>
        </w:rPr>
      </w:pPr>
    </w:p>
    <w:p w:rsidR="00654E19" w:rsidRPr="00EC2F94" w:rsidRDefault="00654E19" w:rsidP="00B46D58">
      <w:pPr>
        <w:pStyle w:val="norm"/>
        <w:widowControl w:val="0"/>
        <w:spacing w:after="160" w:line="240" w:lineRule="auto"/>
        <w:ind w:firstLine="284"/>
        <w:jc w:val="right"/>
        <w:rPr>
          <w:rFonts w:ascii="GHEA Grapalat" w:hAnsi="GHEA Grapalat"/>
          <w:b/>
          <w:sz w:val="24"/>
          <w:szCs w:val="24"/>
        </w:rPr>
      </w:pPr>
    </w:p>
    <w:p w:rsidR="00654E19" w:rsidRPr="00EC2F94" w:rsidRDefault="00654E19" w:rsidP="00B46D58">
      <w:pPr>
        <w:pStyle w:val="norm"/>
        <w:widowControl w:val="0"/>
        <w:spacing w:after="160" w:line="240" w:lineRule="auto"/>
        <w:ind w:firstLine="284"/>
        <w:jc w:val="right"/>
        <w:rPr>
          <w:rFonts w:ascii="GHEA Grapalat" w:hAnsi="GHEA Grapalat"/>
          <w:b/>
          <w:sz w:val="24"/>
          <w:szCs w:val="24"/>
        </w:rPr>
      </w:pPr>
    </w:p>
    <w:p w:rsidR="00654E19" w:rsidRPr="00EC2F94"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4D3A4C"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675D4" w:rsidRPr="00AF2B68">
        <w:rPr>
          <w:rFonts w:ascii="GHEA Grapalat" w:hAnsi="GHEA Grapalat"/>
          <w:b/>
          <w:sz w:val="24"/>
          <w:szCs w:val="24"/>
        </w:rPr>
        <w:t>запрос котировок</w:t>
      </w:r>
      <w:r w:rsidR="00C675D4" w:rsidRPr="00BF4E90">
        <w:rPr>
          <w:rFonts w:ascii="GHEA Grapalat" w:hAnsi="GHEA Grapalat" w:cs="Arial"/>
          <w:b/>
          <w:sz w:val="24"/>
          <w:szCs w:val="24"/>
        </w:rPr>
        <w:br/>
      </w:r>
      <w:r w:rsidR="00C675D4" w:rsidRPr="00374F4A">
        <w:rPr>
          <w:rFonts w:ascii="GHEA Grapalat" w:hAnsi="GHEA Grapalat"/>
          <w:b/>
          <w:sz w:val="24"/>
          <w:szCs w:val="24"/>
        </w:rPr>
        <w:t>под кодом</w:t>
      </w:r>
      <w:r w:rsidR="00C675D4" w:rsidRPr="00C64A84">
        <w:rPr>
          <w:rFonts w:ascii="GHEA Grapalat" w:hAnsi="GHEA Grapalat"/>
          <w:color w:val="000000"/>
          <w:lang w:val="hy-AM"/>
        </w:rPr>
        <w:t xml:space="preserve">– </w:t>
      </w:r>
      <w:r w:rsidR="004D3A4C">
        <w:rPr>
          <w:rFonts w:ascii="Sylfaen" w:hAnsi="Sylfaen"/>
          <w:i/>
          <w:color w:val="000000"/>
        </w:rPr>
        <w:t>Կ</w:t>
      </w:r>
      <w:r w:rsidR="004D3A4C">
        <w:rPr>
          <w:rFonts w:ascii="Sylfaen" w:hAnsi="Sylfaen"/>
          <w:i/>
          <w:color w:val="000000"/>
          <w:lang w:val="hy-AM"/>
        </w:rPr>
        <w:t>Հ13Հ</w:t>
      </w:r>
      <w:r w:rsidR="004D3A4C" w:rsidRPr="00FF1772">
        <w:rPr>
          <w:rFonts w:ascii="GHEA Grapalat" w:hAnsi="GHEA Grapalat"/>
          <w:i/>
          <w:color w:val="000000"/>
          <w:lang w:val="hy-AM"/>
        </w:rPr>
        <w:t>Դ – ԳՀ</w:t>
      </w:r>
      <w:r w:rsidR="004D3A4C" w:rsidRPr="00FF1772">
        <w:rPr>
          <w:rFonts w:ascii="GHEA Grapalat" w:hAnsi="GHEA Grapalat"/>
          <w:i/>
          <w:color w:val="000000"/>
          <w:lang w:val="af-ZA"/>
        </w:rPr>
        <w:t>ԱՊՁԲ</w:t>
      </w:r>
      <w:r w:rsidR="004D3A4C">
        <w:rPr>
          <w:rFonts w:ascii="GHEA Grapalat" w:hAnsi="GHEA Grapalat"/>
          <w:i/>
          <w:color w:val="000000"/>
          <w:lang w:val="hy-AM"/>
        </w:rPr>
        <w:t xml:space="preserve"> 20/1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C675D4" w:rsidRPr="00AF2B68">
        <w:rPr>
          <w:rFonts w:ascii="GHEA Grapalat" w:hAnsi="GHEA Grapalat"/>
          <w:sz w:val="24"/>
          <w:szCs w:val="24"/>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C675D4" w:rsidRPr="008D13B5" w:rsidRDefault="00374F4A" w:rsidP="00C675D4">
      <w:pPr>
        <w:pStyle w:val="BodyTextIndent3"/>
        <w:widowControl w:val="0"/>
        <w:spacing w:after="160" w:line="240" w:lineRule="auto"/>
        <w:jc w:val="right"/>
        <w:rPr>
          <w:rFonts w:ascii="GHEA Grapalat" w:hAnsi="GHEA Grapalat" w:cs="Arial"/>
          <w:b/>
          <w:sz w:val="24"/>
          <w:szCs w:val="24"/>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4D3A4C" w:rsidRPr="004D3A4C">
        <w:rPr>
          <w:rFonts w:ascii="Sylfaen" w:hAnsi="Sylfaen"/>
          <w:i/>
          <w:color w:val="000000"/>
        </w:rPr>
        <w:t xml:space="preserve"> </w:t>
      </w:r>
      <w:r w:rsidR="004D3A4C">
        <w:rPr>
          <w:rFonts w:ascii="Sylfaen" w:hAnsi="Sylfaen"/>
          <w:i/>
          <w:color w:val="000000"/>
        </w:rPr>
        <w:t>Կ</w:t>
      </w:r>
      <w:r w:rsidR="004D3A4C">
        <w:rPr>
          <w:rFonts w:ascii="Sylfaen" w:hAnsi="Sylfaen"/>
          <w:i/>
          <w:color w:val="000000"/>
          <w:lang w:val="hy-AM"/>
        </w:rPr>
        <w:t>Հ13Հ</w:t>
      </w:r>
      <w:r w:rsidR="004D3A4C" w:rsidRPr="00FF1772">
        <w:rPr>
          <w:rFonts w:ascii="GHEA Grapalat" w:hAnsi="GHEA Grapalat"/>
          <w:i/>
          <w:color w:val="000000"/>
          <w:lang w:val="hy-AM"/>
        </w:rPr>
        <w:t>Դ – ԳՀ</w:t>
      </w:r>
      <w:r w:rsidR="004D3A4C" w:rsidRPr="00FF1772">
        <w:rPr>
          <w:rFonts w:ascii="GHEA Grapalat" w:hAnsi="GHEA Grapalat"/>
          <w:i/>
          <w:color w:val="000000"/>
          <w:lang w:val="af-ZA"/>
        </w:rPr>
        <w:t>ԱՊՁԲ</w:t>
      </w:r>
      <w:r w:rsidR="004D3A4C">
        <w:rPr>
          <w:rFonts w:ascii="GHEA Grapalat" w:hAnsi="GHEA Grapalat"/>
          <w:i/>
          <w:color w:val="000000"/>
          <w:lang w:val="hy-AM"/>
        </w:rPr>
        <w:t xml:space="preserve"> 20/1</w:t>
      </w:r>
    </w:p>
    <w:p w:rsidR="00374F4A" w:rsidRPr="00BD0FD1" w:rsidRDefault="00374F4A" w:rsidP="00B46D58">
      <w:pPr>
        <w:jc w:val="both"/>
        <w:rPr>
          <w:rFonts w:ascii="GHEA Grapalat" w:hAnsi="GHEA Grapalat" w:cs="Sylfaen"/>
        </w:rPr>
      </w:pP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C675D4" w:rsidP="00B46D58">
      <w:pPr>
        <w:spacing w:after="160"/>
        <w:jc w:val="both"/>
        <w:rPr>
          <w:rFonts w:ascii="GHEA Grapalat" w:hAnsi="GHEA Grapalat"/>
        </w:rPr>
      </w:pPr>
      <w:r w:rsidRPr="006F2F06">
        <w:rPr>
          <w:rFonts w:ascii="GHEA Grapalat" w:hAnsi="GHEA Grapalat"/>
        </w:rPr>
        <w:t>запрос котировок</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F2F06" w:rsidRPr="004D3A4C" w:rsidRDefault="006B3E56" w:rsidP="006F2F06">
      <w:pPr>
        <w:pStyle w:val="BodyTextIndent3"/>
        <w:widowControl w:val="0"/>
        <w:spacing w:after="160" w:line="240" w:lineRule="auto"/>
        <w:jc w:val="right"/>
        <w:rPr>
          <w:rFonts w:ascii="GHEA Grapalat" w:hAnsi="GHEA Grapalat" w:cs="Arial"/>
          <w:b/>
          <w:sz w:val="24"/>
          <w:szCs w:val="24"/>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6F2F06" w:rsidRPr="006F2F06">
        <w:rPr>
          <w:rFonts w:ascii="GHEA Grapalat" w:hAnsi="GHEA Grapalat"/>
          <w:sz w:val="24"/>
          <w:szCs w:val="24"/>
        </w:rPr>
        <w:t>запрос котировок</w:t>
      </w:r>
      <w:r>
        <w:rPr>
          <w:rFonts w:ascii="GHEA Grapalat" w:hAnsi="GHEA Grapalat"/>
        </w:rPr>
        <w:t xml:space="preserve">под кодом </w:t>
      </w:r>
      <w:r w:rsidR="004D3A4C">
        <w:rPr>
          <w:rFonts w:ascii="Sylfaen" w:hAnsi="Sylfaen"/>
          <w:i/>
          <w:color w:val="000000"/>
        </w:rPr>
        <w:t>Կ</w:t>
      </w:r>
      <w:r w:rsidR="004D3A4C">
        <w:rPr>
          <w:rFonts w:ascii="Sylfaen" w:hAnsi="Sylfaen"/>
          <w:i/>
          <w:color w:val="000000"/>
          <w:lang w:val="hy-AM"/>
        </w:rPr>
        <w:t>Հ13Հ</w:t>
      </w:r>
      <w:r w:rsidR="004D3A4C" w:rsidRPr="00FF1772">
        <w:rPr>
          <w:rFonts w:ascii="GHEA Grapalat" w:hAnsi="GHEA Grapalat"/>
          <w:i/>
          <w:color w:val="000000"/>
          <w:lang w:val="hy-AM"/>
        </w:rPr>
        <w:t>Դ – ԳՀ</w:t>
      </w:r>
      <w:r w:rsidR="004D3A4C" w:rsidRPr="00FF1772">
        <w:rPr>
          <w:rFonts w:ascii="GHEA Grapalat" w:hAnsi="GHEA Grapalat"/>
          <w:i/>
          <w:color w:val="000000"/>
          <w:lang w:val="af-ZA"/>
        </w:rPr>
        <w:t>ԱՊՁԲ</w:t>
      </w:r>
      <w:r w:rsidR="004D3A4C">
        <w:rPr>
          <w:rFonts w:ascii="GHEA Grapalat" w:hAnsi="GHEA Grapalat"/>
          <w:i/>
          <w:color w:val="000000"/>
          <w:lang w:val="hy-AM"/>
        </w:rPr>
        <w:t xml:space="preserve"> 20/1</w:t>
      </w:r>
    </w:p>
    <w:p w:rsidR="006B3E56" w:rsidRDefault="00A90FCD" w:rsidP="00B46D58">
      <w:pPr>
        <w:pStyle w:val="ListParagraph"/>
        <w:widowControl w:val="0"/>
        <w:numPr>
          <w:ilvl w:val="0"/>
          <w:numId w:val="21"/>
        </w:numPr>
        <w:spacing w:after="160"/>
        <w:jc w:val="both"/>
        <w:rPr>
          <w:rFonts w:ascii="GHEA Grapalat" w:hAnsi="GHEA Grapalat" w:cs="Arial"/>
        </w:rPr>
      </w:pPr>
      <w:r>
        <w:rPr>
          <w:rFonts w:ascii="GHEA Grapalat" w:hAnsi="GHEA Grapalat"/>
        </w:rPr>
        <w:t xml:space="preserve">и обязуется в случае признания </w:t>
      </w:r>
      <w:r w:rsidR="00BF09F8">
        <w:rPr>
          <w:rFonts w:ascii="GHEA Grapalat" w:hAnsi="GHEA Grapalat"/>
        </w:rPr>
        <w:t>отобранным</w:t>
      </w:r>
      <w:r>
        <w:rPr>
          <w:rFonts w:ascii="GHEA Grapalat" w:hAnsi="GHEA Grapalat"/>
        </w:rPr>
        <w:t xml:space="preserve"> участником в порядке и сроки, </w:t>
      </w:r>
      <w:r>
        <w:rPr>
          <w:rFonts w:ascii="GHEA Grapalat" w:hAnsi="GHEA Grapalat"/>
        </w:rPr>
        <w:lastRenderedPageBreak/>
        <w:t xml:space="preserve">установленные </w:t>
      </w:r>
      <w:r w:rsidR="00B64C48">
        <w:rPr>
          <w:rFonts w:ascii="GHEA Grapalat" w:hAnsi="GHEA Grapalat"/>
        </w:rPr>
        <w:t xml:space="preserve">настоящим </w:t>
      </w:r>
      <w:r>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F2F06" w:rsidRPr="004D3A4C" w:rsidRDefault="006B3E56" w:rsidP="006F2F06">
      <w:pPr>
        <w:pStyle w:val="BodyTextIndent3"/>
        <w:widowControl w:val="0"/>
        <w:spacing w:after="160" w:line="240" w:lineRule="auto"/>
        <w:jc w:val="right"/>
        <w:rPr>
          <w:rFonts w:ascii="GHEA Grapalat" w:hAnsi="GHEA Grapalat" w:cs="Arial"/>
          <w:b/>
          <w:sz w:val="24"/>
          <w:szCs w:val="24"/>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Pr>
          <w:rFonts w:ascii="GHEA Grapalat" w:hAnsi="GHEA Grapalat"/>
        </w:rPr>
        <w:t>под кодом</w:t>
      </w:r>
      <w:r w:rsidR="004D3A4C" w:rsidRPr="004D3A4C">
        <w:rPr>
          <w:rFonts w:ascii="Sylfaen" w:hAnsi="Sylfaen"/>
          <w:i/>
          <w:color w:val="000000"/>
        </w:rPr>
        <w:t xml:space="preserve"> </w:t>
      </w:r>
      <w:r w:rsidR="004D3A4C">
        <w:rPr>
          <w:rFonts w:ascii="Sylfaen" w:hAnsi="Sylfaen"/>
          <w:i/>
          <w:color w:val="000000"/>
        </w:rPr>
        <w:t>Կ</w:t>
      </w:r>
      <w:r w:rsidR="004D3A4C">
        <w:rPr>
          <w:rFonts w:ascii="Sylfaen" w:hAnsi="Sylfaen"/>
          <w:i/>
          <w:color w:val="000000"/>
          <w:lang w:val="hy-AM"/>
        </w:rPr>
        <w:t>Հ13Հ</w:t>
      </w:r>
      <w:r w:rsidR="004D3A4C" w:rsidRPr="00FF1772">
        <w:rPr>
          <w:rFonts w:ascii="GHEA Grapalat" w:hAnsi="GHEA Grapalat"/>
          <w:i/>
          <w:color w:val="000000"/>
          <w:lang w:val="hy-AM"/>
        </w:rPr>
        <w:t>Դ – ԳՀ</w:t>
      </w:r>
      <w:r w:rsidR="004D3A4C" w:rsidRPr="00FF1772">
        <w:rPr>
          <w:rFonts w:ascii="GHEA Grapalat" w:hAnsi="GHEA Grapalat"/>
          <w:i/>
          <w:color w:val="000000"/>
          <w:lang w:val="af-ZA"/>
        </w:rPr>
        <w:t>ԱՊՁԲ</w:t>
      </w:r>
      <w:r w:rsidR="004D3A4C">
        <w:rPr>
          <w:rFonts w:ascii="GHEA Grapalat" w:hAnsi="GHEA Grapalat"/>
          <w:i/>
          <w:color w:val="000000"/>
          <w:lang w:val="hy-AM"/>
        </w:rPr>
        <w:t xml:space="preserve"> 20/1</w:t>
      </w:r>
      <w:r>
        <w:rPr>
          <w:rFonts w:ascii="GHEA Grapalat" w:hAnsi="GHEA Grapalat"/>
        </w:rPr>
        <w:t xml:space="preserve"> </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1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08"/>
        <w:gridCol w:w="3600"/>
        <w:gridCol w:w="2706"/>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lastRenderedPageBreak/>
        <w:br w:type="page"/>
      </w:r>
    </w:p>
    <w:p w:rsidR="00110534" w:rsidRDefault="00110534" w:rsidP="00B46D58">
      <w:pPr>
        <w:jc w:val="both"/>
        <w:rPr>
          <w:rFonts w:ascii="GHEA Grapalat" w:hAnsi="GHEA Grapalat"/>
        </w:rPr>
      </w:pP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p>
    <w:p w:rsidR="00993891" w:rsidRDefault="00993891" w:rsidP="00B46D58">
      <w:pPr>
        <w:jc w:val="both"/>
        <w:rPr>
          <w:rFonts w:ascii="GHEA Grapalat" w:hAnsi="GHEA Grapalat"/>
        </w:rPr>
      </w:pP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6F2F06" w:rsidRPr="004D3A4C" w:rsidRDefault="006F2F06" w:rsidP="006F2F0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4D3A4C">
        <w:rPr>
          <w:rFonts w:ascii="Sylfaen" w:hAnsi="Sylfaen"/>
          <w:i/>
          <w:color w:val="000000"/>
        </w:rPr>
        <w:t>Կ</w:t>
      </w:r>
      <w:r w:rsidR="004D3A4C">
        <w:rPr>
          <w:rFonts w:ascii="Sylfaen" w:hAnsi="Sylfaen"/>
          <w:i/>
          <w:color w:val="000000"/>
          <w:lang w:val="hy-AM"/>
        </w:rPr>
        <w:t>Հ13Հ</w:t>
      </w:r>
      <w:r w:rsidR="004D3A4C" w:rsidRPr="00FF1772">
        <w:rPr>
          <w:rFonts w:ascii="GHEA Grapalat" w:hAnsi="GHEA Grapalat"/>
          <w:i/>
          <w:color w:val="000000"/>
          <w:lang w:val="hy-AM"/>
        </w:rPr>
        <w:t>Դ – ԳՀ</w:t>
      </w:r>
      <w:r w:rsidR="004D3A4C" w:rsidRPr="00FF1772">
        <w:rPr>
          <w:rFonts w:ascii="GHEA Grapalat" w:hAnsi="GHEA Grapalat"/>
          <w:i/>
          <w:color w:val="000000"/>
          <w:lang w:val="af-ZA"/>
        </w:rPr>
        <w:t>ԱՊՁԲ</w:t>
      </w:r>
      <w:r w:rsidR="004D3A4C">
        <w:rPr>
          <w:rFonts w:ascii="GHEA Grapalat" w:hAnsi="GHEA Grapalat"/>
          <w:i/>
          <w:color w:val="000000"/>
          <w:lang w:val="hy-AM"/>
        </w:rPr>
        <w:t xml:space="preserve"> 20/1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4D3A4C">
        <w:rPr>
          <w:rFonts w:ascii="Sylfaen" w:hAnsi="Sylfaen"/>
          <w:i/>
          <w:color w:val="000000"/>
        </w:rPr>
        <w:t>Կ</w:t>
      </w:r>
      <w:r w:rsidR="004D3A4C">
        <w:rPr>
          <w:rFonts w:ascii="Sylfaen" w:hAnsi="Sylfaen"/>
          <w:i/>
          <w:color w:val="000000"/>
          <w:lang w:val="hy-AM"/>
        </w:rPr>
        <w:t>Հ13Հ</w:t>
      </w:r>
      <w:r w:rsidR="004D3A4C" w:rsidRPr="00FF1772">
        <w:rPr>
          <w:rFonts w:ascii="GHEA Grapalat" w:hAnsi="GHEA Grapalat"/>
          <w:i/>
          <w:color w:val="000000"/>
          <w:lang w:val="hy-AM"/>
        </w:rPr>
        <w:t>Դ – ԳՀ</w:t>
      </w:r>
      <w:r w:rsidR="004D3A4C" w:rsidRPr="00FF1772">
        <w:rPr>
          <w:rFonts w:ascii="GHEA Grapalat" w:hAnsi="GHEA Grapalat"/>
          <w:i/>
          <w:color w:val="000000"/>
          <w:lang w:val="af-ZA"/>
        </w:rPr>
        <w:t>ԱՊՁԲ</w:t>
      </w:r>
      <w:r w:rsidR="004D3A4C">
        <w:rPr>
          <w:rFonts w:ascii="GHEA Grapalat" w:hAnsi="GHEA Grapalat"/>
          <w:i/>
          <w:color w:val="000000"/>
          <w:lang w:val="hy-AM"/>
        </w:rPr>
        <w:t xml:space="preserve"> 20/1</w:t>
      </w:r>
      <w:r w:rsidR="006F2F06" w:rsidRPr="00C64A84">
        <w:rPr>
          <w:rFonts w:ascii="GHEA Grapalat" w:hAnsi="GHEA Grapalat"/>
          <w:color w:val="000000"/>
          <w:lang w:val="hy-AM"/>
        </w:rPr>
        <w:t>/</w:t>
      </w:r>
      <w:r w:rsidRPr="009044F1">
        <w:rPr>
          <w:rFonts w:ascii="GHEA Grapalat" w:hAnsi="GHEA Grapalat"/>
        </w:rPr>
        <w:t xml:space="preserve">ниже 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1605"/>
        <w:gridCol w:w="1416"/>
        <w:gridCol w:w="1562"/>
        <w:gridCol w:w="1718"/>
        <w:gridCol w:w="1746"/>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6F2F06" w:rsidRPr="00374F4A" w:rsidRDefault="006F2F06" w:rsidP="006F2F0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4D3A4C">
        <w:rPr>
          <w:rFonts w:ascii="Sylfaen" w:hAnsi="Sylfaen"/>
          <w:i/>
          <w:color w:val="000000"/>
        </w:rPr>
        <w:t>Կ</w:t>
      </w:r>
      <w:r w:rsidR="004D3A4C">
        <w:rPr>
          <w:rFonts w:ascii="Sylfaen" w:hAnsi="Sylfaen"/>
          <w:i/>
          <w:color w:val="000000"/>
          <w:lang w:val="hy-AM"/>
        </w:rPr>
        <w:t>Հ13Հ</w:t>
      </w:r>
      <w:r w:rsidR="004D3A4C" w:rsidRPr="00FF1772">
        <w:rPr>
          <w:rFonts w:ascii="GHEA Grapalat" w:hAnsi="GHEA Grapalat"/>
          <w:i/>
          <w:color w:val="000000"/>
          <w:lang w:val="hy-AM"/>
        </w:rPr>
        <w:t>Դ – ԳՀ</w:t>
      </w:r>
      <w:r w:rsidR="004D3A4C" w:rsidRPr="00FF1772">
        <w:rPr>
          <w:rFonts w:ascii="GHEA Grapalat" w:hAnsi="GHEA Grapalat"/>
          <w:i/>
          <w:color w:val="000000"/>
          <w:lang w:val="af-ZA"/>
        </w:rPr>
        <w:t>ԱՊՁԲ</w:t>
      </w:r>
      <w:r w:rsidR="004D3A4C">
        <w:rPr>
          <w:rFonts w:ascii="GHEA Grapalat" w:hAnsi="GHEA Grapalat"/>
          <w:i/>
          <w:color w:val="000000"/>
          <w:lang w:val="hy-AM"/>
        </w:rPr>
        <w:t xml:space="preserve"> 20/1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6F2F06" w:rsidRPr="00374F4A" w:rsidRDefault="00B2572B" w:rsidP="006F2F06">
      <w:pPr>
        <w:pStyle w:val="BodyTextIndent3"/>
        <w:widowControl w:val="0"/>
        <w:spacing w:after="160" w:line="240" w:lineRule="auto"/>
        <w:jc w:val="right"/>
        <w:rPr>
          <w:rFonts w:ascii="GHEA Grapalat" w:hAnsi="GHEA Grapalat" w:cs="Arial"/>
          <w:b/>
          <w:sz w:val="24"/>
          <w:szCs w:val="24"/>
        </w:rPr>
      </w:pPr>
      <w:r w:rsidRPr="005744FC">
        <w:rPr>
          <w:rFonts w:ascii="GHEA Grapalat" w:hAnsi="GHEA Grapalat"/>
          <w:spacing w:val="-6"/>
        </w:rPr>
        <w:t xml:space="preserve">Рассмотрев приглашение на открытый конкурс под кодом </w:t>
      </w:r>
      <w:r w:rsidR="00684CA3">
        <w:rPr>
          <w:rFonts w:ascii="GHEA Grapalat" w:hAnsi="GHEA Grapalat"/>
          <w:color w:val="000000"/>
          <w:lang w:val="hy-AM"/>
        </w:rPr>
        <w:t>ԿՀ10Մ</w:t>
      </w:r>
      <w:r w:rsidR="006F2F06" w:rsidRPr="00C64A84">
        <w:rPr>
          <w:rFonts w:ascii="GHEA Grapalat" w:hAnsi="GHEA Grapalat"/>
          <w:color w:val="000000"/>
          <w:lang w:val="hy-AM"/>
        </w:rPr>
        <w:t>Դ – ԳՀ</w:t>
      </w:r>
      <w:r w:rsidR="006F2F06" w:rsidRPr="00C64A84">
        <w:rPr>
          <w:rFonts w:ascii="GHEA Grapalat" w:hAnsi="GHEA Grapalat"/>
          <w:color w:val="000000"/>
          <w:lang w:val="af-ZA"/>
        </w:rPr>
        <w:t>ԱՊՁԲ</w:t>
      </w:r>
      <w:r w:rsidR="00684CA3">
        <w:rPr>
          <w:rFonts w:ascii="GHEA Grapalat" w:hAnsi="GHEA Grapalat"/>
          <w:color w:val="000000"/>
          <w:lang w:val="hy-AM"/>
        </w:rPr>
        <w:t xml:space="preserve"> 1</w:t>
      </w:r>
      <w:r w:rsidR="006F2F06" w:rsidRPr="00C64A84">
        <w:rPr>
          <w:rFonts w:ascii="GHEA Grapalat" w:hAnsi="GHEA Grapalat"/>
          <w:color w:val="000000"/>
          <w:lang w:val="hy-AM"/>
        </w:rPr>
        <w:t>0/1</w:t>
      </w:r>
    </w:p>
    <w:p w:rsidR="005744FC" w:rsidRPr="000F6C24" w:rsidRDefault="005744FC" w:rsidP="00B46D58">
      <w:pPr>
        <w:widowControl w:val="0"/>
        <w:spacing w:after="160"/>
        <w:ind w:firstLine="567"/>
        <w:jc w:val="both"/>
        <w:rPr>
          <w:rFonts w:ascii="GHEA Grapalat" w:hAnsi="GHEA Grapalat"/>
        </w:rPr>
      </w:pP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6F2F06" w:rsidRPr="00374F4A" w:rsidRDefault="006F2F06" w:rsidP="006F2F0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4D3A4C">
        <w:rPr>
          <w:rFonts w:ascii="Sylfaen" w:hAnsi="Sylfaen"/>
          <w:i/>
          <w:color w:val="000000"/>
        </w:rPr>
        <w:t>Կ</w:t>
      </w:r>
      <w:r w:rsidR="004D3A4C">
        <w:rPr>
          <w:rFonts w:ascii="Sylfaen" w:hAnsi="Sylfaen"/>
          <w:i/>
          <w:color w:val="000000"/>
          <w:lang w:val="hy-AM"/>
        </w:rPr>
        <w:t>Հ13Հ</w:t>
      </w:r>
      <w:r w:rsidR="004D3A4C" w:rsidRPr="00FF1772">
        <w:rPr>
          <w:rFonts w:ascii="GHEA Grapalat" w:hAnsi="GHEA Grapalat"/>
          <w:i/>
          <w:color w:val="000000"/>
          <w:lang w:val="hy-AM"/>
        </w:rPr>
        <w:t>Դ – ԳՀ</w:t>
      </w:r>
      <w:r w:rsidR="004D3A4C" w:rsidRPr="00FF1772">
        <w:rPr>
          <w:rFonts w:ascii="GHEA Grapalat" w:hAnsi="GHEA Grapalat"/>
          <w:i/>
          <w:color w:val="000000"/>
          <w:lang w:val="af-ZA"/>
        </w:rPr>
        <w:t>ԱՊՁԲ</w:t>
      </w:r>
      <w:r w:rsidR="004D3A4C">
        <w:rPr>
          <w:rFonts w:ascii="GHEA Grapalat" w:hAnsi="GHEA Grapalat"/>
          <w:i/>
          <w:color w:val="000000"/>
          <w:lang w:val="hy-AM"/>
        </w:rPr>
        <w:t xml:space="preserve"> 20/1</w:t>
      </w:r>
    </w:p>
    <w:p w:rsidR="00742F7B" w:rsidRPr="00B138F3" w:rsidRDefault="00742F7B" w:rsidP="00742F7B">
      <w:pPr>
        <w:pStyle w:val="BodyTextIndent3"/>
        <w:widowControl w:val="0"/>
        <w:spacing w:after="160" w:line="240" w:lineRule="auto"/>
        <w:jc w:val="center"/>
        <w:rPr>
          <w:rFonts w:ascii="GHEA Grapalat" w:hAnsi="GHEA Grapalat"/>
          <w:sz w:val="24"/>
          <w:szCs w:val="24"/>
        </w:rPr>
      </w:pP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6"/>
          <w:szCs w:val="16"/>
        </w:rPr>
        <w:t xml:space="preserve"> код процедуры</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7.Лицо, выдающее гарантию, в течение максимум пяти рабочих дней после получения требования бенефициара и прилагаемых документов обсуждает </w:t>
      </w:r>
      <w:r w:rsidRPr="00B138F3">
        <w:rPr>
          <w:rFonts w:ascii="GHEA Grapalat" w:eastAsiaTheme="minorHAnsi" w:hAnsi="GHEA Grapalat" w:cstheme="minorBidi"/>
        </w:rPr>
        <w:lastRenderedPageBreak/>
        <w:t>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6F2F06" w:rsidRPr="004D3A4C" w:rsidRDefault="006F2F06" w:rsidP="006F2F0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4D3A4C">
        <w:rPr>
          <w:rFonts w:ascii="Sylfaen" w:hAnsi="Sylfaen"/>
          <w:i/>
          <w:color w:val="000000"/>
        </w:rPr>
        <w:t>Կ</w:t>
      </w:r>
      <w:r w:rsidR="004D3A4C">
        <w:rPr>
          <w:rFonts w:ascii="Sylfaen" w:hAnsi="Sylfaen"/>
          <w:i/>
          <w:color w:val="000000"/>
          <w:lang w:val="hy-AM"/>
        </w:rPr>
        <w:t>Հ13Հ</w:t>
      </w:r>
      <w:r w:rsidR="004D3A4C" w:rsidRPr="00FF1772">
        <w:rPr>
          <w:rFonts w:ascii="GHEA Grapalat" w:hAnsi="GHEA Grapalat"/>
          <w:i/>
          <w:color w:val="000000"/>
          <w:lang w:val="hy-AM"/>
        </w:rPr>
        <w:t>Դ – ԳՀ</w:t>
      </w:r>
      <w:r w:rsidR="004D3A4C" w:rsidRPr="00FF1772">
        <w:rPr>
          <w:rFonts w:ascii="GHEA Grapalat" w:hAnsi="GHEA Grapalat"/>
          <w:i/>
          <w:color w:val="000000"/>
          <w:lang w:val="af-ZA"/>
        </w:rPr>
        <w:t>ԱՊՁԲ</w:t>
      </w:r>
      <w:r w:rsidR="004D3A4C">
        <w:rPr>
          <w:rFonts w:ascii="GHEA Grapalat" w:hAnsi="GHEA Grapalat"/>
          <w:i/>
          <w:color w:val="000000"/>
          <w:lang w:val="hy-AM"/>
        </w:rPr>
        <w:t xml:space="preserve"> 20/1</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Strong"/>
          <w:rFonts w:ascii="GHEA Grapalat" w:hAnsi="GHEA Grapalat"/>
          <w:b w:val="0"/>
          <w:sz w:val="18"/>
          <w:szCs w:val="18"/>
        </w:rPr>
        <w:t>наименование заказчика</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r w:rsidR="00243137">
        <w:fldChar w:fldCharType="begin"/>
      </w:r>
      <w:r w:rsidR="00243137">
        <w:instrText xml:space="preserve"> HYPERLINK "http://www.procurement.am" </w:instrText>
      </w:r>
      <w:r w:rsidR="00243137">
        <w:fldChar w:fldCharType="separate"/>
      </w:r>
      <w:r w:rsidR="00702A06" w:rsidRPr="00B138F3">
        <w:rPr>
          <w:rStyle w:val="Hyperlink"/>
          <w:rFonts w:ascii="GHEA Grapalat" w:hAnsi="GHEA Grapalat"/>
          <w:color w:val="auto"/>
          <w:sz w:val="20"/>
          <w:szCs w:val="20"/>
          <w:lang w:val="hy-AM"/>
        </w:rPr>
        <w:t>www.procurement.am</w:t>
      </w:r>
      <w:r w:rsidR="00243137">
        <w:rPr>
          <w:rStyle w:val="Hyperlink"/>
          <w:rFonts w:ascii="GHEA Grapalat" w:hAnsi="GHEA Grapalat"/>
          <w:color w:val="auto"/>
          <w:sz w:val="20"/>
          <w:szCs w:val="20"/>
          <w:lang w:val="hy-AM"/>
        </w:rPr>
        <w:fldChar w:fldCharType="end"/>
      </w:r>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rPr>
      </w:pPr>
    </w:p>
    <w:p w:rsidR="006F2F06" w:rsidRDefault="006F2F06" w:rsidP="00B46D58">
      <w:pPr>
        <w:widowControl w:val="0"/>
        <w:spacing w:after="160"/>
        <w:ind w:left="567" w:right="565"/>
        <w:jc w:val="center"/>
        <w:rPr>
          <w:rFonts w:ascii="GHEA Grapalat" w:hAnsi="GHEA Grapalat"/>
          <w:b/>
        </w:rPr>
      </w:pPr>
    </w:p>
    <w:p w:rsidR="006F2F06" w:rsidRPr="00B138F3" w:rsidRDefault="006F2F0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6F2F06" w:rsidRPr="004D3A4C" w:rsidRDefault="006F2F06" w:rsidP="006F2F0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4D3A4C">
        <w:rPr>
          <w:rFonts w:ascii="Sylfaen" w:hAnsi="Sylfaen"/>
          <w:i/>
          <w:color w:val="000000"/>
        </w:rPr>
        <w:t>Կ</w:t>
      </w:r>
      <w:r w:rsidR="004D3A4C">
        <w:rPr>
          <w:rFonts w:ascii="Sylfaen" w:hAnsi="Sylfaen"/>
          <w:i/>
          <w:color w:val="000000"/>
          <w:lang w:val="hy-AM"/>
        </w:rPr>
        <w:t>Հ13Հ</w:t>
      </w:r>
      <w:r w:rsidR="004D3A4C" w:rsidRPr="00FF1772">
        <w:rPr>
          <w:rFonts w:ascii="GHEA Grapalat" w:hAnsi="GHEA Grapalat"/>
          <w:i/>
          <w:color w:val="000000"/>
          <w:lang w:val="hy-AM"/>
        </w:rPr>
        <w:t>Դ – ԳՀ</w:t>
      </w:r>
      <w:r w:rsidR="004D3A4C" w:rsidRPr="00FF1772">
        <w:rPr>
          <w:rFonts w:ascii="GHEA Grapalat" w:hAnsi="GHEA Grapalat"/>
          <w:i/>
          <w:color w:val="000000"/>
          <w:lang w:val="af-ZA"/>
        </w:rPr>
        <w:t>ԱՊՁԲ</w:t>
      </w:r>
      <w:r w:rsidR="004D3A4C">
        <w:rPr>
          <w:rFonts w:ascii="GHEA Grapalat" w:hAnsi="GHEA Grapalat"/>
          <w:i/>
          <w:color w:val="000000"/>
          <w:lang w:val="hy-AM"/>
        </w:rPr>
        <w:t xml:space="preserve"> 20/1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6"/>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lastRenderedPageBreak/>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5223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5223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52238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52238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52238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52238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5223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5223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5223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5223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52238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52238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52238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5223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5223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5223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5223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522385">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52238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52238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522385">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522385">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522385">
            <w:pPr>
              <w:widowControl w:val="0"/>
              <w:spacing w:after="160"/>
              <w:rPr>
                <w:rFonts w:ascii="GHEA Grapalat" w:hAnsi="GHEA Grapalat" w:cs="Sylfaen"/>
              </w:rPr>
            </w:pPr>
          </w:p>
          <w:p w:rsidR="00C3421C" w:rsidRPr="00B138F3" w:rsidRDefault="00C3421C" w:rsidP="00522385">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522385">
            <w:pPr>
              <w:widowControl w:val="0"/>
              <w:spacing w:after="160"/>
              <w:rPr>
                <w:rFonts w:ascii="GHEA Grapalat" w:hAnsi="GHEA Grapalat" w:cs="Sylfaen"/>
              </w:rPr>
            </w:pPr>
          </w:p>
          <w:p w:rsidR="00C3421C" w:rsidRPr="00B138F3" w:rsidRDefault="00C3421C" w:rsidP="00522385">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522385">
            <w:pPr>
              <w:widowControl w:val="0"/>
              <w:spacing w:after="160"/>
              <w:rPr>
                <w:rFonts w:ascii="GHEA Grapalat" w:hAnsi="GHEA Grapalat" w:cs="Sylfaen"/>
              </w:rPr>
            </w:pPr>
          </w:p>
          <w:p w:rsidR="00C3421C" w:rsidRPr="00B138F3" w:rsidRDefault="00C3421C" w:rsidP="00522385">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52238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522385">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522385">
            <w:pPr>
              <w:widowControl w:val="0"/>
              <w:spacing w:after="160"/>
              <w:rPr>
                <w:rFonts w:ascii="GHEA Grapalat" w:hAnsi="GHEA Grapalat" w:cs="Sylfaen"/>
              </w:rPr>
            </w:pPr>
          </w:p>
          <w:p w:rsidR="00C3421C" w:rsidRPr="00B138F3" w:rsidRDefault="00C3421C" w:rsidP="00522385">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522385">
            <w:pPr>
              <w:widowControl w:val="0"/>
              <w:spacing w:after="160"/>
              <w:jc w:val="right"/>
              <w:rPr>
                <w:rFonts w:ascii="GHEA Grapalat" w:hAnsi="GHEA Grapalat" w:cs="Tahoma"/>
              </w:rPr>
            </w:pPr>
          </w:p>
          <w:p w:rsidR="00C3421C" w:rsidRPr="00B138F3" w:rsidRDefault="00C3421C" w:rsidP="00522385">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522385">
            <w:pPr>
              <w:widowControl w:val="0"/>
              <w:spacing w:after="160"/>
              <w:rPr>
                <w:rFonts w:ascii="GHEA Grapalat" w:hAnsi="GHEA Grapalat" w:cs="Sylfaen"/>
              </w:rPr>
            </w:pPr>
          </w:p>
          <w:p w:rsidR="00C3421C" w:rsidRPr="00B138F3" w:rsidRDefault="00C3421C" w:rsidP="00522385">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522385">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522385">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522385">
            <w:pPr>
              <w:widowControl w:val="0"/>
              <w:spacing w:after="160"/>
              <w:rPr>
                <w:rFonts w:ascii="GHEA Grapalat" w:hAnsi="GHEA Grapalat"/>
              </w:rPr>
            </w:pPr>
          </w:p>
          <w:p w:rsidR="00C3421C" w:rsidRPr="00B138F3" w:rsidRDefault="00C3421C" w:rsidP="00522385">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522385">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522385">
            <w:pPr>
              <w:widowControl w:val="0"/>
              <w:spacing w:after="160"/>
              <w:rPr>
                <w:rFonts w:ascii="GHEA Grapalat" w:hAnsi="GHEA Grapalat" w:cs="Tahoma"/>
              </w:rPr>
            </w:pPr>
          </w:p>
          <w:p w:rsidR="00C3421C" w:rsidRPr="00B138F3" w:rsidRDefault="00C3421C" w:rsidP="00522385">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522385">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522385">
            <w:pPr>
              <w:widowControl w:val="0"/>
              <w:spacing w:after="160"/>
              <w:rPr>
                <w:rFonts w:ascii="GHEA Grapalat" w:hAnsi="GHEA Grapalat" w:cs="Tahoma"/>
              </w:rPr>
            </w:pPr>
          </w:p>
          <w:p w:rsidR="00C3421C" w:rsidRPr="00B138F3" w:rsidRDefault="00C3421C" w:rsidP="00522385">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522385">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522385">
            <w:pPr>
              <w:widowControl w:val="0"/>
              <w:spacing w:after="160"/>
              <w:rPr>
                <w:rFonts w:ascii="GHEA Grapalat" w:hAnsi="GHEA Grapalat" w:cs="Arial"/>
              </w:rPr>
            </w:pPr>
          </w:p>
        </w:tc>
      </w:tr>
      <w:tr w:rsidR="00B138F3" w:rsidRPr="00B138F3" w:rsidTr="00522385">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522385">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522385">
            <w:pPr>
              <w:widowControl w:val="0"/>
              <w:spacing w:after="160"/>
              <w:rPr>
                <w:rFonts w:ascii="GHEA Grapalat" w:hAnsi="GHEA Grapalat" w:cs="Sylfaen"/>
              </w:rPr>
            </w:pPr>
          </w:p>
          <w:p w:rsidR="00C3421C" w:rsidRPr="00B138F3" w:rsidRDefault="00C3421C" w:rsidP="00522385">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522385">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522385">
            <w:pPr>
              <w:widowControl w:val="0"/>
              <w:spacing w:after="160"/>
              <w:rPr>
                <w:rFonts w:ascii="GHEA Grapalat" w:hAnsi="GHEA Grapalat"/>
              </w:rPr>
            </w:pPr>
          </w:p>
          <w:p w:rsidR="00C3421C" w:rsidRPr="00B138F3" w:rsidRDefault="00C3421C" w:rsidP="00522385">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52238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52238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2238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52238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52238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p>
        </w:tc>
      </w:tr>
      <w:tr w:rsidR="00FF3DE9"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6F2F06" w:rsidRPr="00D314CE" w:rsidRDefault="006F2F06" w:rsidP="006F2F0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под кодом</w:t>
      </w:r>
      <w:r w:rsidR="00D314CE" w:rsidRPr="00D314CE">
        <w:rPr>
          <w:rFonts w:ascii="Sylfaen" w:hAnsi="Sylfaen"/>
          <w:i/>
          <w:color w:val="000000"/>
        </w:rPr>
        <w:t xml:space="preserve"> </w:t>
      </w:r>
      <w:r w:rsidR="00D314CE">
        <w:rPr>
          <w:rFonts w:ascii="Sylfaen" w:hAnsi="Sylfaen"/>
          <w:i/>
          <w:color w:val="000000"/>
        </w:rPr>
        <w:t>Կ</w:t>
      </w:r>
      <w:r w:rsidR="00D314CE">
        <w:rPr>
          <w:rFonts w:ascii="Sylfaen" w:hAnsi="Sylfaen"/>
          <w:i/>
          <w:color w:val="000000"/>
          <w:lang w:val="hy-AM"/>
        </w:rPr>
        <w:t>Հ13Հ</w:t>
      </w:r>
      <w:r w:rsidR="00D314CE" w:rsidRPr="00FF1772">
        <w:rPr>
          <w:rFonts w:ascii="GHEA Grapalat" w:hAnsi="GHEA Grapalat"/>
          <w:i/>
          <w:color w:val="000000"/>
          <w:lang w:val="hy-AM"/>
        </w:rPr>
        <w:t>Դ – ԳՀ</w:t>
      </w:r>
      <w:r w:rsidR="00D314CE" w:rsidRPr="00FF1772">
        <w:rPr>
          <w:rFonts w:ascii="GHEA Grapalat" w:hAnsi="GHEA Grapalat"/>
          <w:i/>
          <w:color w:val="000000"/>
          <w:lang w:val="af-ZA"/>
        </w:rPr>
        <w:t>ԱՊՁԲ</w:t>
      </w:r>
      <w:r w:rsidR="00D314CE">
        <w:rPr>
          <w:rFonts w:ascii="GHEA Grapalat" w:hAnsi="GHEA Grapalat"/>
          <w:i/>
          <w:color w:val="000000"/>
          <w:lang w:val="hy-AM"/>
        </w:rPr>
        <w:t xml:space="preserve"> 20/1</w:t>
      </w:r>
      <w:r w:rsidRPr="00374F4A">
        <w:rPr>
          <w:rFonts w:ascii="GHEA Grapalat" w:hAnsi="GHEA Grapalat"/>
          <w:b/>
          <w:sz w:val="24"/>
          <w:szCs w:val="24"/>
        </w:rPr>
        <w:t xml:space="preserve"> </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ascii="GHEA Grapalat" w:eastAsiaTheme="minorHAnsi" w:hAnsi="GHEA Grapalat" w:cstheme="minorBidi"/>
        </w:rPr>
        <w:t>заключаемым</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00243137">
        <w:fldChar w:fldCharType="begin"/>
      </w:r>
      <w:r w:rsidR="00243137">
        <w:instrText xml:space="preserve"> HYPERLINK "http://www.procurement.am" </w:instrText>
      </w:r>
      <w:r w:rsidR="00243137">
        <w:fldChar w:fldCharType="separate"/>
      </w:r>
      <w:r w:rsidRPr="00B138F3">
        <w:rPr>
          <w:rStyle w:val="Hyperlink"/>
          <w:rFonts w:ascii="GHEA Grapalat" w:hAnsi="GHEA Grapalat"/>
          <w:color w:val="auto"/>
          <w:sz w:val="20"/>
          <w:szCs w:val="20"/>
          <w:lang w:val="hy-AM"/>
        </w:rPr>
        <w:t>www.procurement.am</w:t>
      </w:r>
      <w:r w:rsidR="00243137">
        <w:rPr>
          <w:rStyle w:val="Hyperlink"/>
          <w:rFonts w:ascii="GHEA Grapalat" w:hAnsi="GHEA Grapalat"/>
          <w:color w:val="auto"/>
          <w:sz w:val="20"/>
          <w:szCs w:val="20"/>
          <w:lang w:val="hy-AM"/>
        </w:rPr>
        <w:fldChar w:fldCharType="end"/>
      </w:r>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rPr>
      </w:pPr>
    </w:p>
    <w:p w:rsidR="006F2F06" w:rsidRDefault="006F2F06" w:rsidP="00B46D58">
      <w:pPr>
        <w:widowControl w:val="0"/>
        <w:spacing w:after="160"/>
        <w:ind w:left="567" w:right="565"/>
        <w:jc w:val="center"/>
        <w:rPr>
          <w:rFonts w:ascii="GHEA Grapalat" w:hAnsi="GHEA Grapalat"/>
          <w:b/>
        </w:rPr>
      </w:pPr>
    </w:p>
    <w:p w:rsidR="006F2F06" w:rsidRPr="00B138F3" w:rsidRDefault="006F2F06"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6F2F06" w:rsidRPr="00D314CE" w:rsidRDefault="006F2F06" w:rsidP="006F2F0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D314CE">
        <w:rPr>
          <w:rFonts w:ascii="Sylfaen" w:hAnsi="Sylfaen"/>
          <w:i/>
          <w:color w:val="000000"/>
        </w:rPr>
        <w:t>Կ</w:t>
      </w:r>
      <w:r w:rsidR="00D314CE">
        <w:rPr>
          <w:rFonts w:ascii="Sylfaen" w:hAnsi="Sylfaen"/>
          <w:i/>
          <w:color w:val="000000"/>
          <w:lang w:val="hy-AM"/>
        </w:rPr>
        <w:t>Հ13Հ</w:t>
      </w:r>
      <w:r w:rsidR="00D314CE" w:rsidRPr="00FF1772">
        <w:rPr>
          <w:rFonts w:ascii="GHEA Grapalat" w:hAnsi="GHEA Grapalat"/>
          <w:i/>
          <w:color w:val="000000"/>
          <w:lang w:val="hy-AM"/>
        </w:rPr>
        <w:t>Դ – ԳՀ</w:t>
      </w:r>
      <w:r w:rsidR="00D314CE" w:rsidRPr="00FF1772">
        <w:rPr>
          <w:rFonts w:ascii="GHEA Grapalat" w:hAnsi="GHEA Grapalat"/>
          <w:i/>
          <w:color w:val="000000"/>
          <w:lang w:val="af-ZA"/>
        </w:rPr>
        <w:t>ԱՊՁԲ</w:t>
      </w:r>
      <w:r w:rsidR="00D314CE">
        <w:rPr>
          <w:rFonts w:ascii="GHEA Grapalat" w:hAnsi="GHEA Grapalat"/>
          <w:i/>
          <w:color w:val="000000"/>
          <w:lang w:val="hy-AM"/>
        </w:rPr>
        <w:t xml:space="preserve"> 20/1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1"/>
        <w:gridCol w:w="4399"/>
      </w:tblGrid>
      <w:tr w:rsidR="00FF3DE9" w:rsidRPr="00B138F3" w:rsidTr="00522385">
        <w:tc>
          <w:tcPr>
            <w:tcW w:w="4786" w:type="dxa"/>
          </w:tcPr>
          <w:p w:rsidR="000A214C" w:rsidRPr="00680064" w:rsidRDefault="000A214C" w:rsidP="00522385">
            <w:pPr>
              <w:widowControl w:val="0"/>
              <w:spacing w:after="160"/>
              <w:rPr>
                <w:rFonts w:ascii="GHEA Grapalat" w:hAnsi="GHEA Grapalat" w:cs="GHEA Grapalat"/>
                <w:b/>
                <w:lang w:val="en-US"/>
              </w:rPr>
            </w:pPr>
            <w:r w:rsidRPr="00B138F3">
              <w:rPr>
                <w:rFonts w:ascii="GHEA Grapalat" w:hAnsi="GHEA Grapalat"/>
              </w:rPr>
              <w:t xml:space="preserve">г. </w:t>
            </w:r>
            <w:proofErr w:type="spellStart"/>
            <w:r w:rsidR="00680064">
              <w:rPr>
                <w:rFonts w:ascii="GHEA Grapalat" w:hAnsi="GHEA Grapalat"/>
                <w:lang w:val="en-US"/>
              </w:rPr>
              <w:t>Капан</w:t>
            </w:r>
            <w:proofErr w:type="spellEnd"/>
          </w:p>
        </w:tc>
        <w:tc>
          <w:tcPr>
            <w:tcW w:w="4500" w:type="dxa"/>
          </w:tcPr>
          <w:p w:rsidR="000A214C" w:rsidRPr="00B138F3" w:rsidRDefault="000A214C" w:rsidP="00522385">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5223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5223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52238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52238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52238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52238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5223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5223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5223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5223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52238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52238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52238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5223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5223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5223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5223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522385">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52238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52238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522385">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522385">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522385">
            <w:pPr>
              <w:widowControl w:val="0"/>
              <w:spacing w:after="160"/>
              <w:rPr>
                <w:rFonts w:ascii="GHEA Grapalat" w:hAnsi="GHEA Grapalat" w:cs="Sylfaen"/>
              </w:rPr>
            </w:pPr>
          </w:p>
          <w:p w:rsidR="00BE2572" w:rsidRPr="00B138F3" w:rsidRDefault="00BE2572" w:rsidP="00522385">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522385">
            <w:pPr>
              <w:widowControl w:val="0"/>
              <w:spacing w:after="160"/>
              <w:rPr>
                <w:rFonts w:ascii="GHEA Grapalat" w:hAnsi="GHEA Grapalat" w:cs="Sylfaen"/>
              </w:rPr>
            </w:pPr>
          </w:p>
          <w:p w:rsidR="00BE2572" w:rsidRPr="00B138F3" w:rsidRDefault="00BE2572" w:rsidP="00522385">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522385">
            <w:pPr>
              <w:widowControl w:val="0"/>
              <w:spacing w:after="160"/>
              <w:rPr>
                <w:rFonts w:ascii="GHEA Grapalat" w:hAnsi="GHEA Grapalat" w:cs="Sylfaen"/>
              </w:rPr>
            </w:pPr>
          </w:p>
          <w:p w:rsidR="00BE2572" w:rsidRPr="00B138F3" w:rsidRDefault="00BE2572" w:rsidP="00522385">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52238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522385">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522385">
            <w:pPr>
              <w:widowControl w:val="0"/>
              <w:spacing w:after="160"/>
              <w:rPr>
                <w:rFonts w:ascii="GHEA Grapalat" w:hAnsi="GHEA Grapalat" w:cs="Sylfaen"/>
              </w:rPr>
            </w:pPr>
          </w:p>
          <w:p w:rsidR="00BE2572" w:rsidRPr="00B138F3" w:rsidRDefault="00BE2572" w:rsidP="00522385">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522385">
            <w:pPr>
              <w:widowControl w:val="0"/>
              <w:spacing w:after="160"/>
              <w:jc w:val="right"/>
              <w:rPr>
                <w:rFonts w:ascii="GHEA Grapalat" w:hAnsi="GHEA Grapalat" w:cs="Tahoma"/>
              </w:rPr>
            </w:pPr>
          </w:p>
          <w:p w:rsidR="00BE2572" w:rsidRPr="00B138F3" w:rsidRDefault="00BE2572" w:rsidP="00522385">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522385">
            <w:pPr>
              <w:widowControl w:val="0"/>
              <w:spacing w:after="160"/>
              <w:rPr>
                <w:rFonts w:ascii="GHEA Grapalat" w:hAnsi="GHEA Grapalat" w:cs="Sylfaen"/>
              </w:rPr>
            </w:pPr>
          </w:p>
          <w:p w:rsidR="00BE2572" w:rsidRPr="00B138F3" w:rsidRDefault="00BE2572" w:rsidP="00522385">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522385">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522385">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522385">
            <w:pPr>
              <w:widowControl w:val="0"/>
              <w:spacing w:after="160"/>
              <w:rPr>
                <w:rFonts w:ascii="GHEA Grapalat" w:hAnsi="GHEA Grapalat"/>
              </w:rPr>
            </w:pPr>
          </w:p>
          <w:p w:rsidR="00BE2572" w:rsidRPr="00B138F3" w:rsidRDefault="00BE2572" w:rsidP="00522385">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522385">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522385">
            <w:pPr>
              <w:widowControl w:val="0"/>
              <w:spacing w:after="160"/>
              <w:rPr>
                <w:rFonts w:ascii="GHEA Grapalat" w:hAnsi="GHEA Grapalat" w:cs="Tahoma"/>
              </w:rPr>
            </w:pPr>
          </w:p>
          <w:p w:rsidR="00BE2572" w:rsidRPr="00B138F3" w:rsidRDefault="00BE2572" w:rsidP="00522385">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522385">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522385">
            <w:pPr>
              <w:widowControl w:val="0"/>
              <w:spacing w:after="160"/>
              <w:rPr>
                <w:rFonts w:ascii="GHEA Grapalat" w:hAnsi="GHEA Grapalat" w:cs="Tahoma"/>
              </w:rPr>
            </w:pPr>
          </w:p>
          <w:p w:rsidR="00BE2572" w:rsidRPr="00B138F3" w:rsidRDefault="00BE2572" w:rsidP="00522385">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522385">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522385">
            <w:pPr>
              <w:widowControl w:val="0"/>
              <w:spacing w:after="160"/>
              <w:rPr>
                <w:rFonts w:ascii="GHEA Grapalat" w:hAnsi="GHEA Grapalat" w:cs="Arial"/>
              </w:rPr>
            </w:pPr>
          </w:p>
        </w:tc>
      </w:tr>
      <w:tr w:rsidR="00B138F3" w:rsidRPr="00B138F3" w:rsidTr="00522385">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522385">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522385">
            <w:pPr>
              <w:widowControl w:val="0"/>
              <w:spacing w:after="160"/>
              <w:rPr>
                <w:rFonts w:ascii="GHEA Grapalat" w:hAnsi="GHEA Grapalat" w:cs="Sylfaen"/>
              </w:rPr>
            </w:pPr>
          </w:p>
          <w:p w:rsidR="00BE2572" w:rsidRPr="00B138F3" w:rsidRDefault="00BE2572" w:rsidP="00522385">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522385">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522385">
            <w:pPr>
              <w:widowControl w:val="0"/>
              <w:spacing w:after="160"/>
              <w:rPr>
                <w:rFonts w:ascii="GHEA Grapalat" w:hAnsi="GHEA Grapalat"/>
              </w:rPr>
            </w:pPr>
          </w:p>
          <w:p w:rsidR="00BE2572" w:rsidRPr="00B138F3" w:rsidRDefault="00BE2572" w:rsidP="00522385">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52238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52238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2238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52238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52238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p>
        </w:tc>
      </w:tr>
      <w:tr w:rsidR="00FF3DE9"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6F2F06" w:rsidRPr="00D314CE" w:rsidRDefault="006F2F06" w:rsidP="006F2F0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D314CE">
        <w:rPr>
          <w:rFonts w:ascii="Sylfaen" w:hAnsi="Sylfaen"/>
          <w:i/>
          <w:color w:val="000000"/>
        </w:rPr>
        <w:t>Կ</w:t>
      </w:r>
      <w:r w:rsidR="00D314CE">
        <w:rPr>
          <w:rFonts w:ascii="Sylfaen" w:hAnsi="Sylfaen"/>
          <w:i/>
          <w:color w:val="000000"/>
          <w:lang w:val="hy-AM"/>
        </w:rPr>
        <w:t>Հ13Հ</w:t>
      </w:r>
      <w:r w:rsidR="00D314CE" w:rsidRPr="00FF1772">
        <w:rPr>
          <w:rFonts w:ascii="GHEA Grapalat" w:hAnsi="GHEA Grapalat"/>
          <w:i/>
          <w:color w:val="000000"/>
          <w:lang w:val="hy-AM"/>
        </w:rPr>
        <w:t>Դ – ԳՀ</w:t>
      </w:r>
      <w:r w:rsidR="00D314CE" w:rsidRPr="00FF1772">
        <w:rPr>
          <w:rFonts w:ascii="GHEA Grapalat" w:hAnsi="GHEA Grapalat"/>
          <w:i/>
          <w:color w:val="000000"/>
          <w:lang w:val="af-ZA"/>
        </w:rPr>
        <w:t>ԱՊՁԲ</w:t>
      </w:r>
      <w:r w:rsidR="00D314CE">
        <w:rPr>
          <w:rFonts w:ascii="GHEA Grapalat" w:hAnsi="GHEA Grapalat"/>
          <w:i/>
          <w:color w:val="000000"/>
          <w:lang w:val="hy-AM"/>
        </w:rPr>
        <w:t xml:space="preserve"> 20/1</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Осматривать товар и незамедлительно уведомлять Продавца </w:t>
      </w:r>
      <w:r w:rsidRPr="00B138F3">
        <w:rPr>
          <w:rFonts w:ascii="GHEA Grapalat" w:hAnsi="GHEA Grapalat"/>
        </w:rPr>
        <w:lastRenderedPageBreak/>
        <w:t>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w:t>
      </w:r>
      <w:r w:rsidRPr="00B138F3">
        <w:rPr>
          <w:rFonts w:ascii="GHEA Grapalat" w:hAnsi="GHEA Grapalat"/>
        </w:rPr>
        <w:lastRenderedPageBreak/>
        <w:t xml:space="preserve">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19"/>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0"/>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w:t>
      </w:r>
      <w:r w:rsidRPr="00B138F3">
        <w:rPr>
          <w:rFonts w:ascii="GHEA Grapalat" w:hAnsi="GHEA Grapalat"/>
        </w:rPr>
        <w:lastRenderedPageBreak/>
        <w:t>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1"/>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22"/>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23"/>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w:t>
      </w:r>
      <w:r w:rsidRPr="00B138F3">
        <w:rPr>
          <w:rFonts w:ascii="GHEA Grapalat" w:hAnsi="GHEA Grapalat"/>
        </w:rPr>
        <w:lastRenderedPageBreak/>
        <w:t>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w:t>
      </w:r>
      <w:r w:rsidR="00CD7A4F" w:rsidRPr="00B138F3">
        <w:rPr>
          <w:rFonts w:ascii="GHEA Grapalat" w:hAnsi="GHEA Grapalat"/>
        </w:rPr>
        <w:lastRenderedPageBreak/>
        <w:t xml:space="preserve">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24"/>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25845">
        <w:rPr>
          <w:rFonts w:ascii="Sylfaen" w:hAnsi="Sylfaen"/>
          <w:i/>
          <w:color w:val="000000"/>
        </w:rPr>
        <w:t>Կ</w:t>
      </w:r>
      <w:r w:rsidR="00E25845">
        <w:rPr>
          <w:rFonts w:ascii="Sylfaen" w:hAnsi="Sylfaen"/>
          <w:i/>
          <w:color w:val="000000"/>
          <w:lang w:val="hy-AM"/>
        </w:rPr>
        <w:t>Հ13Հ</w:t>
      </w:r>
      <w:r w:rsidR="00E25845" w:rsidRPr="00FF1772">
        <w:rPr>
          <w:rFonts w:ascii="GHEA Grapalat" w:hAnsi="GHEA Grapalat"/>
          <w:i/>
          <w:color w:val="000000"/>
          <w:lang w:val="hy-AM"/>
        </w:rPr>
        <w:t>Դ – ԳՀ</w:t>
      </w:r>
      <w:r w:rsidR="00E25845" w:rsidRPr="00FF1772">
        <w:rPr>
          <w:rFonts w:ascii="GHEA Grapalat" w:hAnsi="GHEA Grapalat"/>
          <w:i/>
          <w:color w:val="000000"/>
          <w:lang w:val="af-ZA"/>
        </w:rPr>
        <w:t>ԱՊՁԲ</w:t>
      </w:r>
      <w:r w:rsidR="00E25845">
        <w:rPr>
          <w:rFonts w:ascii="GHEA Grapalat" w:hAnsi="GHEA Grapalat"/>
          <w:i/>
          <w:color w:val="000000"/>
          <w:lang w:val="hy-AM"/>
        </w:rPr>
        <w:t xml:space="preserve"> 20/1</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25"/>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059"/>
        <w:gridCol w:w="1235"/>
        <w:gridCol w:w="466"/>
        <w:gridCol w:w="294"/>
        <w:gridCol w:w="981"/>
        <w:gridCol w:w="2631"/>
        <w:gridCol w:w="731"/>
        <w:gridCol w:w="354"/>
        <w:gridCol w:w="1559"/>
        <w:gridCol w:w="1134"/>
        <w:gridCol w:w="580"/>
        <w:gridCol w:w="1091"/>
        <w:gridCol w:w="1003"/>
        <w:gridCol w:w="1226"/>
        <w:gridCol w:w="8"/>
      </w:tblGrid>
      <w:tr w:rsidR="00B138F3" w:rsidRPr="00B138F3" w:rsidTr="0081065A">
        <w:trPr>
          <w:jc w:val="center"/>
        </w:trPr>
        <w:tc>
          <w:tcPr>
            <w:tcW w:w="16594"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81065A">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059"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01" w:type="dxa"/>
            <w:gridSpan w:val="2"/>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275" w:type="dxa"/>
            <w:gridSpan w:val="2"/>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знак,марка</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26"/>
              <w:t>**</w:t>
            </w:r>
          </w:p>
        </w:tc>
        <w:tc>
          <w:tcPr>
            <w:tcW w:w="2631"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gridSpan w:val="2"/>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58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328" w:type="dxa"/>
            <w:gridSpan w:val="4"/>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81065A">
        <w:trPr>
          <w:gridAfter w:val="1"/>
          <w:wAfter w:w="8" w:type="dxa"/>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059" w:type="dxa"/>
            <w:vMerge/>
            <w:vAlign w:val="center"/>
          </w:tcPr>
          <w:p w:rsidR="00071D1C" w:rsidRPr="00B138F3" w:rsidRDefault="00071D1C" w:rsidP="00B46D58">
            <w:pPr>
              <w:widowControl w:val="0"/>
              <w:jc w:val="center"/>
              <w:rPr>
                <w:rFonts w:ascii="GHEA Grapalat" w:hAnsi="GHEA Grapalat"/>
                <w:sz w:val="16"/>
                <w:szCs w:val="16"/>
              </w:rPr>
            </w:pPr>
          </w:p>
        </w:tc>
        <w:tc>
          <w:tcPr>
            <w:tcW w:w="1701"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1275"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2631"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580" w:type="dxa"/>
            <w:vMerge/>
            <w:vAlign w:val="center"/>
          </w:tcPr>
          <w:p w:rsidR="00071D1C" w:rsidRPr="00B138F3" w:rsidRDefault="00071D1C" w:rsidP="00B46D58">
            <w:pPr>
              <w:widowControl w:val="0"/>
              <w:jc w:val="center"/>
              <w:rPr>
                <w:rFonts w:ascii="GHEA Grapalat" w:hAnsi="GHEA Grapalat"/>
                <w:sz w:val="16"/>
                <w:szCs w:val="16"/>
              </w:rPr>
            </w:pPr>
          </w:p>
        </w:tc>
        <w:tc>
          <w:tcPr>
            <w:tcW w:w="1091"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003"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226"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27"/>
              <w:t>***</w:t>
            </w:r>
          </w:p>
        </w:tc>
      </w:tr>
      <w:tr w:rsidR="00D106CA" w:rsidRPr="00B138F3" w:rsidTr="0081065A">
        <w:trPr>
          <w:gridAfter w:val="1"/>
          <w:wAfter w:w="8" w:type="dxa"/>
          <w:trHeight w:val="246"/>
          <w:jc w:val="center"/>
        </w:trPr>
        <w:tc>
          <w:tcPr>
            <w:tcW w:w="1242" w:type="dxa"/>
          </w:tcPr>
          <w:p w:rsidR="00D106CA" w:rsidRPr="00FA0050" w:rsidRDefault="00D106CA" w:rsidP="0037512E">
            <w:pPr>
              <w:widowControl w:val="0"/>
              <w:jc w:val="center"/>
              <w:rPr>
                <w:rFonts w:ascii="GHEA Grapalat" w:hAnsi="GHEA Grapalat"/>
                <w:sz w:val="16"/>
                <w:szCs w:val="16"/>
                <w:lang w:val="en-GB"/>
              </w:rPr>
            </w:pPr>
            <w:r>
              <w:rPr>
                <w:rFonts w:ascii="GHEA Grapalat" w:hAnsi="GHEA Grapalat"/>
                <w:sz w:val="16"/>
                <w:szCs w:val="16"/>
                <w:lang w:val="en-GB"/>
              </w:rPr>
              <w:t>1</w:t>
            </w:r>
          </w:p>
        </w:tc>
        <w:tc>
          <w:tcPr>
            <w:tcW w:w="2059" w:type="dxa"/>
            <w:vAlign w:val="bottom"/>
          </w:tcPr>
          <w:p w:rsidR="00D106CA" w:rsidRPr="004F7F4D" w:rsidRDefault="004F7F4D" w:rsidP="0037512E">
            <w:pPr>
              <w:rPr>
                <w:rFonts w:ascii="Calibri" w:hAnsi="Calibri" w:cs="Calibri"/>
                <w:sz w:val="18"/>
                <w:szCs w:val="18"/>
                <w:lang w:val="en-US"/>
              </w:rPr>
            </w:pPr>
            <w:r>
              <w:rPr>
                <w:rFonts w:ascii="Calibri" w:hAnsi="Calibri" w:cs="Calibri"/>
                <w:sz w:val="18"/>
                <w:szCs w:val="18"/>
                <w:lang w:val="en-US"/>
              </w:rPr>
              <w:t>15511200</w:t>
            </w:r>
          </w:p>
        </w:tc>
        <w:tc>
          <w:tcPr>
            <w:tcW w:w="1701" w:type="dxa"/>
            <w:gridSpan w:val="2"/>
          </w:tcPr>
          <w:p w:rsidR="00D106CA" w:rsidRDefault="00D106CA" w:rsidP="0037512E">
            <w:pPr>
              <w:rPr>
                <w:lang w:val="en-US"/>
              </w:rPr>
            </w:pPr>
          </w:p>
          <w:p w:rsidR="00D106CA" w:rsidRDefault="00D106CA" w:rsidP="0037512E">
            <w:pPr>
              <w:rPr>
                <w:lang w:val="en-US"/>
              </w:rPr>
            </w:pPr>
          </w:p>
          <w:p w:rsidR="00D106CA" w:rsidRPr="00692BA1" w:rsidRDefault="00D106CA" w:rsidP="0037512E">
            <w:pPr>
              <w:rPr>
                <w:lang w:val="en-GB"/>
              </w:rPr>
            </w:pPr>
            <w:r>
              <w:rPr>
                <w:lang w:val="en-US"/>
              </w:rPr>
              <w:t>М</w:t>
            </w:r>
            <w:proofErr w:type="spellStart"/>
            <w:r>
              <w:rPr>
                <w:lang w:val="en-GB"/>
              </w:rPr>
              <w:t>олоко</w:t>
            </w:r>
            <w:proofErr w:type="spellEnd"/>
          </w:p>
        </w:tc>
        <w:tc>
          <w:tcPr>
            <w:tcW w:w="1275" w:type="dxa"/>
            <w:gridSpan w:val="2"/>
          </w:tcPr>
          <w:p w:rsidR="00D106CA" w:rsidRPr="00B138F3" w:rsidRDefault="00D106CA" w:rsidP="0037512E">
            <w:pPr>
              <w:widowControl w:val="0"/>
              <w:jc w:val="center"/>
              <w:rPr>
                <w:rFonts w:ascii="GHEA Grapalat" w:hAnsi="GHEA Grapalat"/>
                <w:sz w:val="16"/>
                <w:szCs w:val="16"/>
              </w:rPr>
            </w:pPr>
          </w:p>
        </w:tc>
        <w:tc>
          <w:tcPr>
            <w:tcW w:w="2631" w:type="dxa"/>
            <w:vAlign w:val="center"/>
          </w:tcPr>
          <w:p w:rsidR="00D106CA" w:rsidRPr="007601C9" w:rsidRDefault="00D106CA" w:rsidP="0037512E">
            <w:pPr>
              <w:jc w:val="center"/>
              <w:rPr>
                <w:rFonts w:ascii="Arial Unicode" w:hAnsi="Arial Unicode" w:cs="Calibri"/>
                <w:color w:val="000000"/>
                <w:sz w:val="14"/>
                <w:szCs w:val="14"/>
              </w:rPr>
            </w:pPr>
            <w:r w:rsidRPr="007601C9">
              <w:rPr>
                <w:rFonts w:ascii="Arial Unicode" w:hAnsi="Arial Unicode" w:cs="Calibri"/>
                <w:color w:val="000000"/>
                <w:sz w:val="14"/>
                <w:szCs w:val="14"/>
              </w:rPr>
              <w:t>Постеризованное коровье молоко с жирностью 2,5% кослотность 16-21ОТ, ГОСТ 13277-79.</w:t>
            </w:r>
            <w:r w:rsidRPr="007601C9">
              <w:rPr>
                <w:rFonts w:ascii="Arial Unicode" w:hAnsi="Arial Unicode" w:cs="Calibri"/>
                <w:color w:val="000000"/>
                <w:sz w:val="14"/>
                <w:szCs w:val="14"/>
              </w:rPr>
              <w:br/>
              <w:t xml:space="preserve">Безапасность и маркировка; </w:t>
            </w:r>
            <w:r w:rsidRPr="003E20F1">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 2-</w:t>
            </w:r>
            <w:r w:rsidRPr="003E20F1">
              <w:rPr>
                <w:rFonts w:ascii="Arial Unicode" w:hAnsi="Arial Unicode" w:cs="Calibri"/>
                <w:color w:val="000000"/>
                <w:sz w:val="14"/>
                <w:szCs w:val="14"/>
                <w:lang w:val="en-GB"/>
              </w:rPr>
              <w:t>III</w:t>
            </w:r>
            <w:r w:rsidRPr="007601C9">
              <w:rPr>
                <w:rFonts w:ascii="Arial Unicode" w:hAnsi="Arial Unicode" w:cs="Calibri"/>
                <w:color w:val="000000"/>
                <w:sz w:val="14"/>
                <w:szCs w:val="14"/>
              </w:rPr>
              <w:t xml:space="preserve">-4,9-01-2003 (Р.Ф Сан Пин 2,3,3-1078-01) санитара-эпидечиские правила и нормы о безапасности пищевых продуктов, статья  </w:t>
            </w:r>
            <w:r w:rsidRPr="003E20F1">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 9 по закону РА</w:t>
            </w:r>
          </w:p>
        </w:tc>
        <w:tc>
          <w:tcPr>
            <w:tcW w:w="1085" w:type="dxa"/>
            <w:gridSpan w:val="2"/>
            <w:vAlign w:val="center"/>
          </w:tcPr>
          <w:p w:rsidR="00D106CA" w:rsidRPr="004F7F4D" w:rsidRDefault="004F7F4D" w:rsidP="0037512E">
            <w:pPr>
              <w:jc w:val="center"/>
              <w:rPr>
                <w:rFonts w:ascii="Arial Unicode" w:hAnsi="Arial Unicode" w:cs="Calibri"/>
                <w:color w:val="000000"/>
                <w:sz w:val="22"/>
                <w:szCs w:val="22"/>
                <w:lang w:val="en-US"/>
              </w:rPr>
            </w:pPr>
            <w:r>
              <w:rPr>
                <w:rFonts w:ascii="Arial Unicode" w:hAnsi="Arial Unicode" w:cs="Sylfaen"/>
                <w:color w:val="000000"/>
                <w:sz w:val="22"/>
                <w:szCs w:val="22"/>
                <w:lang w:val="en-US"/>
              </w:rPr>
              <w:t>л</w:t>
            </w:r>
          </w:p>
        </w:tc>
        <w:tc>
          <w:tcPr>
            <w:tcW w:w="1559" w:type="dxa"/>
          </w:tcPr>
          <w:p w:rsidR="00D106CA" w:rsidRPr="00B138F3" w:rsidRDefault="00D106CA" w:rsidP="0037512E">
            <w:pPr>
              <w:widowControl w:val="0"/>
              <w:jc w:val="center"/>
              <w:rPr>
                <w:rFonts w:ascii="GHEA Grapalat" w:hAnsi="GHEA Grapalat"/>
                <w:sz w:val="16"/>
                <w:szCs w:val="16"/>
              </w:rPr>
            </w:pPr>
          </w:p>
        </w:tc>
        <w:tc>
          <w:tcPr>
            <w:tcW w:w="1134" w:type="dxa"/>
          </w:tcPr>
          <w:p w:rsidR="00D106CA" w:rsidRPr="00B138F3" w:rsidRDefault="00D106CA" w:rsidP="0037512E">
            <w:pPr>
              <w:widowControl w:val="0"/>
              <w:jc w:val="center"/>
              <w:rPr>
                <w:rFonts w:ascii="GHEA Grapalat" w:hAnsi="GHEA Grapalat"/>
                <w:sz w:val="16"/>
                <w:szCs w:val="16"/>
              </w:rPr>
            </w:pPr>
          </w:p>
        </w:tc>
        <w:tc>
          <w:tcPr>
            <w:tcW w:w="580" w:type="dxa"/>
          </w:tcPr>
          <w:p w:rsidR="00D106CA" w:rsidRPr="0033180F" w:rsidRDefault="00D314CE" w:rsidP="0037512E">
            <w:pPr>
              <w:rPr>
                <w:rFonts w:ascii="Sylfaen" w:hAnsi="Sylfaen"/>
                <w:sz w:val="18"/>
                <w:szCs w:val="18"/>
                <w:lang w:val="en-US"/>
              </w:rPr>
            </w:pPr>
            <w:r>
              <w:rPr>
                <w:rFonts w:ascii="Sylfaen" w:hAnsi="Sylfaen"/>
                <w:sz w:val="18"/>
                <w:szCs w:val="18"/>
                <w:lang w:val="en-US"/>
              </w:rPr>
              <w:t>1057</w:t>
            </w:r>
          </w:p>
        </w:tc>
        <w:tc>
          <w:tcPr>
            <w:tcW w:w="1091" w:type="dxa"/>
          </w:tcPr>
          <w:p w:rsidR="00D106CA" w:rsidRDefault="00D106CA" w:rsidP="00D314CE">
            <w:r w:rsidRPr="00B8102A">
              <w:rPr>
                <w:rFonts w:ascii="GHEA Grapalat" w:hAnsi="GHEA Grapalat"/>
                <w:color w:val="000000"/>
              </w:rPr>
              <w:t>г.</w:t>
            </w:r>
            <w:r w:rsidR="004F7F4D">
              <w:rPr>
                <w:rFonts w:ascii="Sylfaen" w:hAnsi="Sylfaen"/>
                <w:color w:val="000000"/>
                <w:lang w:val="en-US"/>
              </w:rPr>
              <w:t>Kапан,</w:t>
            </w:r>
            <w:r w:rsidR="00D314CE">
              <w:rPr>
                <w:rFonts w:ascii="Sylfaen" w:hAnsi="Sylfaen"/>
                <w:color w:val="000000"/>
                <w:lang w:val="en-US"/>
              </w:rPr>
              <w:t>Дзорк3</w:t>
            </w:r>
            <w:r w:rsidRPr="00B8102A">
              <w:rPr>
                <w:rFonts w:ascii="GHEA Grapalat" w:hAnsi="GHEA Grapalat"/>
                <w:color w:val="000000"/>
              </w:rPr>
              <w:t xml:space="preserve"> </w:t>
            </w:r>
          </w:p>
        </w:tc>
        <w:tc>
          <w:tcPr>
            <w:tcW w:w="1003" w:type="dxa"/>
          </w:tcPr>
          <w:p w:rsidR="00D106CA" w:rsidRPr="0033180F" w:rsidRDefault="00D314CE" w:rsidP="0037512E">
            <w:pPr>
              <w:rPr>
                <w:rFonts w:ascii="Sylfaen" w:hAnsi="Sylfaen"/>
                <w:sz w:val="18"/>
                <w:szCs w:val="18"/>
                <w:lang w:val="en-US"/>
              </w:rPr>
            </w:pPr>
            <w:r>
              <w:rPr>
                <w:rFonts w:ascii="Sylfaen" w:hAnsi="Sylfaen"/>
                <w:sz w:val="18"/>
                <w:szCs w:val="18"/>
                <w:lang w:val="en-US"/>
              </w:rPr>
              <w:t>1057</w:t>
            </w:r>
          </w:p>
        </w:tc>
        <w:tc>
          <w:tcPr>
            <w:tcW w:w="1226" w:type="dxa"/>
          </w:tcPr>
          <w:p w:rsidR="00D106CA" w:rsidRPr="004F7F4D" w:rsidRDefault="00D106CA" w:rsidP="004F7F4D">
            <w:pPr>
              <w:widowControl w:val="0"/>
              <w:jc w:val="center"/>
              <w:rPr>
                <w:rFonts w:ascii="GHEA Grapalat" w:hAnsi="GHEA Grapalat"/>
                <w:sz w:val="16"/>
                <w:szCs w:val="16"/>
                <w:lang w:val="en-US"/>
              </w:rPr>
            </w:pPr>
            <w:r w:rsidRPr="00E42385">
              <w:rPr>
                <w:sz w:val="16"/>
                <w:szCs w:val="16"/>
              </w:rPr>
              <w:br/>
            </w:r>
            <w:r w:rsidR="004F7F4D">
              <w:rPr>
                <w:rFonts w:ascii="GHEA Grapalat" w:hAnsi="GHEA Grapalat"/>
                <w:sz w:val="16"/>
                <w:szCs w:val="16"/>
                <w:lang w:val="en-US"/>
              </w:rPr>
              <w:t>08.01.2020-25.12.2020</w:t>
            </w:r>
          </w:p>
        </w:tc>
      </w:tr>
      <w:tr w:rsidR="00D106CA" w:rsidRPr="00B138F3" w:rsidTr="0081065A">
        <w:trPr>
          <w:gridAfter w:val="1"/>
          <w:wAfter w:w="8" w:type="dxa"/>
          <w:trHeight w:val="246"/>
          <w:jc w:val="center"/>
        </w:trPr>
        <w:tc>
          <w:tcPr>
            <w:tcW w:w="1242" w:type="dxa"/>
          </w:tcPr>
          <w:p w:rsidR="00D106CA" w:rsidRPr="00FA0050" w:rsidRDefault="00D106CA" w:rsidP="0037512E">
            <w:pPr>
              <w:widowControl w:val="0"/>
              <w:jc w:val="center"/>
              <w:rPr>
                <w:rFonts w:ascii="GHEA Grapalat" w:hAnsi="GHEA Grapalat"/>
                <w:sz w:val="16"/>
                <w:szCs w:val="16"/>
                <w:lang w:val="en-GB"/>
              </w:rPr>
            </w:pPr>
            <w:r>
              <w:rPr>
                <w:rFonts w:ascii="GHEA Grapalat" w:hAnsi="GHEA Grapalat"/>
                <w:sz w:val="16"/>
                <w:szCs w:val="16"/>
                <w:lang w:val="en-GB"/>
              </w:rPr>
              <w:t>2</w:t>
            </w:r>
          </w:p>
        </w:tc>
        <w:tc>
          <w:tcPr>
            <w:tcW w:w="2059" w:type="dxa"/>
          </w:tcPr>
          <w:p w:rsidR="00D106CA" w:rsidRPr="004F7F4D" w:rsidRDefault="004F7F4D" w:rsidP="0037512E">
            <w:pPr>
              <w:rPr>
                <w:rFonts w:ascii="Sylfaen" w:hAnsi="Sylfaen"/>
                <w:sz w:val="18"/>
                <w:szCs w:val="18"/>
                <w:lang w:val="en-US"/>
              </w:rPr>
            </w:pPr>
            <w:r>
              <w:rPr>
                <w:rFonts w:ascii="Sylfaen" w:hAnsi="Sylfaen"/>
                <w:sz w:val="18"/>
                <w:szCs w:val="18"/>
                <w:lang w:val="en-US"/>
              </w:rPr>
              <w:t>15551600</w:t>
            </w:r>
          </w:p>
        </w:tc>
        <w:tc>
          <w:tcPr>
            <w:tcW w:w="1701" w:type="dxa"/>
            <w:gridSpan w:val="2"/>
            <w:vAlign w:val="center"/>
          </w:tcPr>
          <w:p w:rsidR="00D106CA" w:rsidRPr="00FA0050" w:rsidRDefault="00D106CA" w:rsidP="0037512E">
            <w:pPr>
              <w:pStyle w:val="BodyTextIndent2"/>
              <w:widowControl w:val="0"/>
              <w:spacing w:after="120" w:line="240" w:lineRule="auto"/>
              <w:ind w:firstLine="0"/>
              <w:rPr>
                <w:rFonts w:ascii="GHEA Grapalat" w:hAnsi="GHEA Grapalat"/>
                <w:sz w:val="24"/>
                <w:szCs w:val="24"/>
                <w:lang w:val="en-GB"/>
              </w:rPr>
            </w:pPr>
            <w:proofErr w:type="spellStart"/>
            <w:r>
              <w:rPr>
                <w:rFonts w:ascii="GHEA Grapalat" w:hAnsi="GHEA Grapalat"/>
                <w:sz w:val="24"/>
                <w:szCs w:val="24"/>
                <w:lang w:val="en-GB"/>
              </w:rPr>
              <w:t>Мацун</w:t>
            </w:r>
            <w:proofErr w:type="spellEnd"/>
          </w:p>
        </w:tc>
        <w:tc>
          <w:tcPr>
            <w:tcW w:w="1275" w:type="dxa"/>
            <w:gridSpan w:val="2"/>
          </w:tcPr>
          <w:p w:rsidR="00D106CA" w:rsidRPr="00B138F3" w:rsidRDefault="00D106CA" w:rsidP="0037512E">
            <w:pPr>
              <w:widowControl w:val="0"/>
              <w:jc w:val="center"/>
              <w:rPr>
                <w:rFonts w:ascii="GHEA Grapalat" w:hAnsi="GHEA Grapalat"/>
                <w:sz w:val="16"/>
                <w:szCs w:val="16"/>
              </w:rPr>
            </w:pPr>
          </w:p>
        </w:tc>
        <w:tc>
          <w:tcPr>
            <w:tcW w:w="2631" w:type="dxa"/>
            <w:vAlign w:val="center"/>
          </w:tcPr>
          <w:p w:rsidR="00D106CA" w:rsidRPr="007601C9" w:rsidRDefault="00D106CA" w:rsidP="0037512E">
            <w:pPr>
              <w:jc w:val="center"/>
              <w:rPr>
                <w:rFonts w:ascii="Arial Unicode" w:hAnsi="Arial Unicode" w:cs="Calibri"/>
                <w:color w:val="000000"/>
                <w:sz w:val="14"/>
                <w:szCs w:val="14"/>
              </w:rPr>
            </w:pPr>
            <w:r w:rsidRPr="007601C9">
              <w:rPr>
                <w:rFonts w:ascii="Arial Unicode" w:hAnsi="Arial Unicode" w:cs="Calibri"/>
                <w:color w:val="000000"/>
                <w:sz w:val="14"/>
                <w:szCs w:val="14"/>
              </w:rPr>
              <w:t xml:space="preserve">Свежее коровье молоко с высокой жирностью, однолотровыми контейнерами; жирности не менее 2.5%, кислотность 65 – 1000т: </w:t>
            </w:r>
            <w:r w:rsidRPr="00E87445">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 1925-Н безапасност и маркировка по решению правительства </w:t>
            </w:r>
            <w:r w:rsidRPr="007601C9">
              <w:rPr>
                <w:rFonts w:ascii="Arial Unicode" w:hAnsi="Arial Unicode" w:cs="Calibri"/>
                <w:color w:val="000000"/>
                <w:sz w:val="14"/>
                <w:szCs w:val="14"/>
              </w:rPr>
              <w:lastRenderedPageBreak/>
              <w:t xml:space="preserve">Армении 21 декабря 2006г, установленный по стстье </w:t>
            </w:r>
            <w:r w:rsidRPr="00E87445">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 8 РА. &lt;&lt;О безапасности пищевых продуктов&gt;&gt; о технических правил, предъявляемых к регулированию, молоку, молочным продуктам и их производству</w:t>
            </w:r>
          </w:p>
        </w:tc>
        <w:tc>
          <w:tcPr>
            <w:tcW w:w="1085" w:type="dxa"/>
            <w:gridSpan w:val="2"/>
          </w:tcPr>
          <w:p w:rsidR="00D106CA" w:rsidRPr="00AF2B68" w:rsidRDefault="00D106CA" w:rsidP="0037512E"/>
          <w:p w:rsidR="00D106CA" w:rsidRPr="00AF2B68" w:rsidRDefault="00D106CA" w:rsidP="0037512E"/>
          <w:p w:rsidR="00D106CA" w:rsidRPr="00AF2B68" w:rsidRDefault="00D106CA" w:rsidP="0037512E"/>
          <w:p w:rsidR="00D106CA" w:rsidRDefault="00D106CA" w:rsidP="0037512E">
            <w:r w:rsidRPr="000D6870">
              <w:lastRenderedPageBreak/>
              <w:t>кг</w:t>
            </w:r>
          </w:p>
        </w:tc>
        <w:tc>
          <w:tcPr>
            <w:tcW w:w="1559" w:type="dxa"/>
          </w:tcPr>
          <w:p w:rsidR="00D106CA" w:rsidRPr="00B138F3" w:rsidRDefault="00D106CA" w:rsidP="0037512E">
            <w:pPr>
              <w:widowControl w:val="0"/>
              <w:jc w:val="center"/>
              <w:rPr>
                <w:rFonts w:ascii="GHEA Grapalat" w:hAnsi="GHEA Grapalat"/>
                <w:sz w:val="16"/>
                <w:szCs w:val="16"/>
              </w:rPr>
            </w:pPr>
          </w:p>
        </w:tc>
        <w:tc>
          <w:tcPr>
            <w:tcW w:w="1134" w:type="dxa"/>
          </w:tcPr>
          <w:p w:rsidR="00D106CA" w:rsidRPr="00B138F3" w:rsidRDefault="00D106CA" w:rsidP="0037512E">
            <w:pPr>
              <w:widowControl w:val="0"/>
              <w:jc w:val="center"/>
              <w:rPr>
                <w:rFonts w:ascii="GHEA Grapalat" w:hAnsi="GHEA Grapalat"/>
                <w:sz w:val="16"/>
                <w:szCs w:val="16"/>
              </w:rPr>
            </w:pPr>
          </w:p>
        </w:tc>
        <w:tc>
          <w:tcPr>
            <w:tcW w:w="580" w:type="dxa"/>
          </w:tcPr>
          <w:p w:rsidR="00D106CA" w:rsidRPr="0081065A" w:rsidRDefault="0081065A" w:rsidP="0037512E">
            <w:pPr>
              <w:rPr>
                <w:rFonts w:ascii="Sylfaen" w:hAnsi="Sylfaen"/>
                <w:sz w:val="18"/>
                <w:szCs w:val="18"/>
              </w:rPr>
            </w:pPr>
            <w:r>
              <w:rPr>
                <w:rFonts w:ascii="Sylfaen" w:hAnsi="Sylfaen"/>
                <w:sz w:val="18"/>
                <w:szCs w:val="18"/>
              </w:rPr>
              <w:t>2815</w:t>
            </w:r>
          </w:p>
        </w:tc>
        <w:tc>
          <w:tcPr>
            <w:tcW w:w="1091" w:type="dxa"/>
          </w:tcPr>
          <w:p w:rsidR="00D106CA" w:rsidRDefault="00D314CE" w:rsidP="0037512E">
            <w:r w:rsidRPr="00B8102A">
              <w:rPr>
                <w:rFonts w:ascii="GHEA Grapalat" w:hAnsi="GHEA Grapalat"/>
                <w:color w:val="000000"/>
              </w:rPr>
              <w:t>г.</w:t>
            </w:r>
            <w:r>
              <w:rPr>
                <w:rFonts w:ascii="Sylfaen" w:hAnsi="Sylfaen"/>
                <w:color w:val="000000"/>
                <w:lang w:val="en-US"/>
              </w:rPr>
              <w:t>KапанДзорк3</w:t>
            </w:r>
          </w:p>
        </w:tc>
        <w:tc>
          <w:tcPr>
            <w:tcW w:w="1003" w:type="dxa"/>
          </w:tcPr>
          <w:p w:rsidR="00D106CA" w:rsidRPr="0081065A" w:rsidRDefault="0081065A" w:rsidP="0037512E">
            <w:pPr>
              <w:rPr>
                <w:rFonts w:ascii="Sylfaen" w:hAnsi="Sylfaen"/>
                <w:sz w:val="18"/>
                <w:szCs w:val="18"/>
              </w:rPr>
            </w:pPr>
            <w:r>
              <w:rPr>
                <w:rFonts w:ascii="Sylfaen" w:hAnsi="Sylfaen"/>
                <w:sz w:val="18"/>
                <w:szCs w:val="18"/>
              </w:rPr>
              <w:t>2815</w:t>
            </w:r>
          </w:p>
        </w:tc>
        <w:tc>
          <w:tcPr>
            <w:tcW w:w="1226" w:type="dxa"/>
          </w:tcPr>
          <w:p w:rsidR="00D106CA" w:rsidRPr="00E42385" w:rsidRDefault="00E25845" w:rsidP="0037512E">
            <w:pPr>
              <w:widowControl w:val="0"/>
              <w:jc w:val="center"/>
              <w:rPr>
                <w:rFonts w:ascii="GHEA Grapalat" w:hAnsi="GHEA Grapalat"/>
                <w:sz w:val="16"/>
                <w:szCs w:val="16"/>
              </w:rPr>
            </w:pPr>
            <w:r>
              <w:rPr>
                <w:rFonts w:ascii="GHEA Grapalat" w:hAnsi="GHEA Grapalat"/>
                <w:sz w:val="16"/>
                <w:szCs w:val="16"/>
                <w:lang w:val="en-US"/>
              </w:rPr>
              <w:t>08.01.2020-25.12.2020</w:t>
            </w:r>
          </w:p>
        </w:tc>
      </w:tr>
      <w:tr w:rsidR="00D106CA" w:rsidRPr="00B138F3" w:rsidTr="0081065A">
        <w:trPr>
          <w:gridAfter w:val="1"/>
          <w:wAfter w:w="8" w:type="dxa"/>
          <w:trHeight w:val="246"/>
          <w:jc w:val="center"/>
        </w:trPr>
        <w:tc>
          <w:tcPr>
            <w:tcW w:w="1242" w:type="dxa"/>
          </w:tcPr>
          <w:p w:rsidR="00D106CA" w:rsidRPr="00FA0050" w:rsidRDefault="00D106CA" w:rsidP="0037512E">
            <w:pPr>
              <w:widowControl w:val="0"/>
              <w:jc w:val="center"/>
              <w:rPr>
                <w:rFonts w:ascii="GHEA Grapalat" w:hAnsi="GHEA Grapalat"/>
                <w:sz w:val="16"/>
                <w:szCs w:val="16"/>
                <w:lang w:val="en-GB"/>
              </w:rPr>
            </w:pPr>
            <w:r>
              <w:rPr>
                <w:rFonts w:ascii="GHEA Grapalat" w:hAnsi="GHEA Grapalat"/>
                <w:sz w:val="16"/>
                <w:szCs w:val="16"/>
                <w:lang w:val="en-GB"/>
              </w:rPr>
              <w:t>3</w:t>
            </w:r>
          </w:p>
        </w:tc>
        <w:tc>
          <w:tcPr>
            <w:tcW w:w="2059" w:type="dxa"/>
            <w:vAlign w:val="bottom"/>
          </w:tcPr>
          <w:p w:rsidR="00D106CA" w:rsidRPr="004F7F4D" w:rsidRDefault="004F7F4D" w:rsidP="0037512E">
            <w:pPr>
              <w:rPr>
                <w:rFonts w:ascii="Calibri" w:hAnsi="Calibri" w:cs="Calibri"/>
                <w:sz w:val="18"/>
                <w:szCs w:val="18"/>
                <w:lang w:val="en-US"/>
              </w:rPr>
            </w:pPr>
            <w:r>
              <w:rPr>
                <w:rFonts w:ascii="Calibri" w:hAnsi="Calibri" w:cs="Calibri"/>
                <w:sz w:val="18"/>
                <w:szCs w:val="18"/>
                <w:lang w:val="en-US"/>
              </w:rPr>
              <w:t>15821500</w:t>
            </w:r>
          </w:p>
        </w:tc>
        <w:tc>
          <w:tcPr>
            <w:tcW w:w="1701" w:type="dxa"/>
            <w:gridSpan w:val="2"/>
            <w:vAlign w:val="center"/>
          </w:tcPr>
          <w:p w:rsidR="00D106CA" w:rsidRPr="00FA0050" w:rsidRDefault="00D106CA" w:rsidP="0037512E">
            <w:pPr>
              <w:pStyle w:val="BodyTextIndent2"/>
              <w:widowControl w:val="0"/>
              <w:spacing w:after="120" w:line="240" w:lineRule="auto"/>
              <w:ind w:firstLine="0"/>
              <w:rPr>
                <w:rFonts w:ascii="GHEA Grapalat" w:hAnsi="GHEA Grapalat"/>
                <w:sz w:val="24"/>
                <w:szCs w:val="24"/>
                <w:lang w:val="en-GB"/>
              </w:rPr>
            </w:pPr>
            <w:proofErr w:type="spellStart"/>
            <w:r>
              <w:rPr>
                <w:rFonts w:ascii="GHEA Grapalat" w:hAnsi="GHEA Grapalat"/>
                <w:sz w:val="24"/>
                <w:szCs w:val="24"/>
                <w:lang w:val="en-GB"/>
              </w:rPr>
              <w:t>Печенье</w:t>
            </w:r>
            <w:proofErr w:type="spellEnd"/>
          </w:p>
        </w:tc>
        <w:tc>
          <w:tcPr>
            <w:tcW w:w="1275" w:type="dxa"/>
            <w:gridSpan w:val="2"/>
          </w:tcPr>
          <w:p w:rsidR="00D106CA" w:rsidRPr="00B138F3" w:rsidRDefault="00D106CA" w:rsidP="0037512E">
            <w:pPr>
              <w:widowControl w:val="0"/>
              <w:jc w:val="center"/>
              <w:rPr>
                <w:rFonts w:ascii="GHEA Grapalat" w:hAnsi="GHEA Grapalat"/>
                <w:sz w:val="16"/>
                <w:szCs w:val="16"/>
              </w:rPr>
            </w:pPr>
          </w:p>
        </w:tc>
        <w:tc>
          <w:tcPr>
            <w:tcW w:w="2631" w:type="dxa"/>
            <w:vAlign w:val="center"/>
          </w:tcPr>
          <w:p w:rsidR="00D106CA" w:rsidRPr="00E87445" w:rsidRDefault="00D106CA" w:rsidP="0037512E">
            <w:pPr>
              <w:jc w:val="center"/>
              <w:rPr>
                <w:rFonts w:ascii="Arial Unicode" w:hAnsi="Arial Unicode" w:cs="Calibri"/>
                <w:color w:val="000000"/>
                <w:sz w:val="14"/>
                <w:szCs w:val="14"/>
                <w:lang w:val="en-GB"/>
              </w:rPr>
            </w:pPr>
            <w:r w:rsidRPr="007601C9">
              <w:rPr>
                <w:rFonts w:ascii="Arial Unicode" w:hAnsi="Arial Unicode" w:cs="Calibri"/>
                <w:color w:val="000000"/>
                <w:sz w:val="14"/>
                <w:szCs w:val="14"/>
              </w:rPr>
              <w:t xml:space="preserve">Приготовленный из сахара и молока, влажность 3-10%, сахарная масса 20-27%, йирность 3-30%, ГОСТ 1403 3 96 по гигиеническим нормам </w:t>
            </w:r>
            <w:r w:rsidRPr="00E87445">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 2-</w:t>
            </w:r>
            <w:r w:rsidRPr="00E87445">
              <w:rPr>
                <w:rFonts w:ascii="Arial Unicode" w:hAnsi="Arial Unicode" w:cs="Calibri"/>
                <w:color w:val="000000"/>
                <w:sz w:val="14"/>
                <w:szCs w:val="14"/>
                <w:lang w:val="en-GB"/>
              </w:rPr>
              <w:t>III</w:t>
            </w:r>
            <w:r w:rsidRPr="007601C9">
              <w:rPr>
                <w:rFonts w:ascii="Arial Unicode" w:hAnsi="Arial Unicode" w:cs="Calibri"/>
                <w:color w:val="000000"/>
                <w:sz w:val="14"/>
                <w:szCs w:val="14"/>
              </w:rPr>
              <w:t xml:space="preserve">-4.9-01-2010 безапасности по стстье </w:t>
            </w:r>
            <w:r w:rsidRPr="00E87445">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8 РА . </w:t>
            </w:r>
            <w:r w:rsidRPr="00E87445">
              <w:rPr>
                <w:rFonts w:ascii="Arial Unicode" w:hAnsi="Arial Unicode" w:cs="Calibri"/>
                <w:color w:val="000000"/>
                <w:sz w:val="14"/>
                <w:szCs w:val="14"/>
                <w:lang w:val="en-GB"/>
              </w:rPr>
              <w:t xml:space="preserve">&lt;&lt;О </w:t>
            </w:r>
            <w:proofErr w:type="spellStart"/>
            <w:r w:rsidRPr="00E87445">
              <w:rPr>
                <w:rFonts w:ascii="Arial Unicode" w:hAnsi="Arial Unicode" w:cs="Calibri"/>
                <w:color w:val="000000"/>
                <w:sz w:val="14"/>
                <w:szCs w:val="14"/>
                <w:lang w:val="en-GB"/>
              </w:rPr>
              <w:t>безапасности</w:t>
            </w:r>
            <w:proofErr w:type="spellEnd"/>
            <w:r w:rsidRPr="00E87445">
              <w:rPr>
                <w:rFonts w:ascii="Arial Unicode" w:hAnsi="Arial Unicode" w:cs="Calibri"/>
                <w:color w:val="000000"/>
                <w:sz w:val="14"/>
                <w:szCs w:val="14"/>
                <w:lang w:val="en-GB"/>
              </w:rPr>
              <w:t xml:space="preserve"> </w:t>
            </w:r>
            <w:proofErr w:type="spellStart"/>
            <w:r w:rsidRPr="00E87445">
              <w:rPr>
                <w:rFonts w:ascii="Arial Unicode" w:hAnsi="Arial Unicode" w:cs="Calibri"/>
                <w:color w:val="000000"/>
                <w:sz w:val="14"/>
                <w:szCs w:val="14"/>
                <w:lang w:val="en-GB"/>
              </w:rPr>
              <w:t>пищевых</w:t>
            </w:r>
            <w:proofErr w:type="spellEnd"/>
            <w:r w:rsidRPr="00E87445">
              <w:rPr>
                <w:rFonts w:ascii="Arial Unicode" w:hAnsi="Arial Unicode" w:cs="Calibri"/>
                <w:color w:val="000000"/>
                <w:sz w:val="14"/>
                <w:szCs w:val="14"/>
                <w:lang w:val="en-GB"/>
              </w:rPr>
              <w:t xml:space="preserve"> </w:t>
            </w:r>
            <w:proofErr w:type="spellStart"/>
            <w:r w:rsidRPr="00E87445">
              <w:rPr>
                <w:rFonts w:ascii="Arial Unicode" w:hAnsi="Arial Unicode" w:cs="Calibri"/>
                <w:color w:val="000000"/>
                <w:sz w:val="14"/>
                <w:szCs w:val="14"/>
                <w:lang w:val="en-GB"/>
              </w:rPr>
              <w:t>продуктов</w:t>
            </w:r>
            <w:proofErr w:type="spellEnd"/>
            <w:r w:rsidRPr="00E87445">
              <w:rPr>
                <w:rFonts w:ascii="Arial Unicode" w:hAnsi="Arial Unicode" w:cs="Calibri"/>
                <w:color w:val="000000"/>
                <w:sz w:val="14"/>
                <w:szCs w:val="14"/>
                <w:lang w:val="en-GB"/>
              </w:rPr>
              <w:t>&gt;&gt;</w:t>
            </w:r>
          </w:p>
        </w:tc>
        <w:tc>
          <w:tcPr>
            <w:tcW w:w="1085" w:type="dxa"/>
            <w:gridSpan w:val="2"/>
          </w:tcPr>
          <w:p w:rsidR="00D106CA" w:rsidRPr="004F7F4D" w:rsidRDefault="004F7F4D" w:rsidP="0037512E">
            <w:pPr>
              <w:rPr>
                <w:lang w:val="en-US"/>
              </w:rPr>
            </w:pPr>
            <w:proofErr w:type="spellStart"/>
            <w:r>
              <w:rPr>
                <w:lang w:val="en-US"/>
              </w:rPr>
              <w:t>кг</w:t>
            </w:r>
            <w:proofErr w:type="spellEnd"/>
          </w:p>
        </w:tc>
        <w:tc>
          <w:tcPr>
            <w:tcW w:w="1559" w:type="dxa"/>
          </w:tcPr>
          <w:p w:rsidR="00D106CA" w:rsidRPr="00B138F3" w:rsidRDefault="00D106CA" w:rsidP="0037512E">
            <w:pPr>
              <w:widowControl w:val="0"/>
              <w:jc w:val="center"/>
              <w:rPr>
                <w:rFonts w:ascii="GHEA Grapalat" w:hAnsi="GHEA Grapalat"/>
                <w:sz w:val="16"/>
                <w:szCs w:val="16"/>
              </w:rPr>
            </w:pPr>
          </w:p>
        </w:tc>
        <w:tc>
          <w:tcPr>
            <w:tcW w:w="1134" w:type="dxa"/>
          </w:tcPr>
          <w:p w:rsidR="00D106CA" w:rsidRPr="00B138F3" w:rsidRDefault="00D106CA" w:rsidP="0037512E">
            <w:pPr>
              <w:widowControl w:val="0"/>
              <w:jc w:val="center"/>
              <w:rPr>
                <w:rFonts w:ascii="GHEA Grapalat" w:hAnsi="GHEA Grapalat"/>
                <w:sz w:val="16"/>
                <w:szCs w:val="16"/>
              </w:rPr>
            </w:pPr>
          </w:p>
        </w:tc>
        <w:tc>
          <w:tcPr>
            <w:tcW w:w="580" w:type="dxa"/>
          </w:tcPr>
          <w:p w:rsidR="00D106CA" w:rsidRPr="0081065A" w:rsidRDefault="0081065A" w:rsidP="0037512E">
            <w:pPr>
              <w:rPr>
                <w:rFonts w:asciiTheme="minorHAnsi" w:hAnsiTheme="minorHAnsi"/>
                <w:sz w:val="18"/>
                <w:szCs w:val="18"/>
              </w:rPr>
            </w:pPr>
            <w:r>
              <w:rPr>
                <w:rFonts w:asciiTheme="minorHAnsi" w:hAnsiTheme="minorHAnsi"/>
                <w:sz w:val="18"/>
                <w:szCs w:val="18"/>
              </w:rPr>
              <w:t>353</w:t>
            </w:r>
          </w:p>
        </w:tc>
        <w:tc>
          <w:tcPr>
            <w:tcW w:w="1091" w:type="dxa"/>
          </w:tcPr>
          <w:p w:rsidR="00D106CA" w:rsidRDefault="00D314CE" w:rsidP="0037512E">
            <w:r w:rsidRPr="00B8102A">
              <w:rPr>
                <w:rFonts w:ascii="GHEA Grapalat" w:hAnsi="GHEA Grapalat"/>
                <w:color w:val="000000"/>
              </w:rPr>
              <w:t>г.</w:t>
            </w:r>
            <w:r>
              <w:rPr>
                <w:rFonts w:ascii="Sylfaen" w:hAnsi="Sylfaen"/>
                <w:color w:val="000000"/>
                <w:lang w:val="en-US"/>
              </w:rPr>
              <w:t>Kапан,Дзорк3</w:t>
            </w:r>
          </w:p>
        </w:tc>
        <w:tc>
          <w:tcPr>
            <w:tcW w:w="1003" w:type="dxa"/>
          </w:tcPr>
          <w:p w:rsidR="00D106CA" w:rsidRPr="0081065A" w:rsidRDefault="0081065A" w:rsidP="0037512E">
            <w:pPr>
              <w:rPr>
                <w:rFonts w:asciiTheme="minorHAnsi" w:hAnsiTheme="minorHAnsi"/>
                <w:sz w:val="18"/>
                <w:szCs w:val="18"/>
              </w:rPr>
            </w:pPr>
            <w:r>
              <w:rPr>
                <w:rFonts w:asciiTheme="minorHAnsi" w:hAnsiTheme="minorHAnsi"/>
                <w:sz w:val="18"/>
                <w:szCs w:val="18"/>
              </w:rPr>
              <w:t>353</w:t>
            </w:r>
          </w:p>
        </w:tc>
        <w:tc>
          <w:tcPr>
            <w:tcW w:w="1226" w:type="dxa"/>
          </w:tcPr>
          <w:p w:rsidR="00D106CA" w:rsidRPr="00E42385" w:rsidRDefault="00E25845" w:rsidP="0037512E">
            <w:pPr>
              <w:widowControl w:val="0"/>
              <w:jc w:val="center"/>
              <w:rPr>
                <w:rFonts w:ascii="GHEA Grapalat" w:hAnsi="GHEA Grapalat"/>
                <w:sz w:val="16"/>
                <w:szCs w:val="16"/>
              </w:rPr>
            </w:pPr>
            <w:r>
              <w:rPr>
                <w:rFonts w:ascii="GHEA Grapalat" w:hAnsi="GHEA Grapalat"/>
                <w:sz w:val="16"/>
                <w:szCs w:val="16"/>
                <w:lang w:val="en-US"/>
              </w:rPr>
              <w:t>08.01.2020-25.12.2020</w:t>
            </w:r>
          </w:p>
        </w:tc>
      </w:tr>
      <w:tr w:rsidR="00D106CA" w:rsidRPr="00B138F3" w:rsidTr="0081065A">
        <w:trPr>
          <w:gridAfter w:val="1"/>
          <w:wAfter w:w="8" w:type="dxa"/>
          <w:trHeight w:val="246"/>
          <w:jc w:val="center"/>
        </w:trPr>
        <w:tc>
          <w:tcPr>
            <w:tcW w:w="1242" w:type="dxa"/>
          </w:tcPr>
          <w:p w:rsidR="00D106CA" w:rsidRPr="00D106CA" w:rsidRDefault="00D106CA" w:rsidP="00D5125A">
            <w:pPr>
              <w:widowControl w:val="0"/>
              <w:jc w:val="center"/>
              <w:rPr>
                <w:rFonts w:ascii="GHEA Grapalat" w:hAnsi="GHEA Grapalat"/>
                <w:sz w:val="16"/>
                <w:szCs w:val="16"/>
                <w:lang w:val="en-US"/>
              </w:rPr>
            </w:pPr>
            <w:r>
              <w:rPr>
                <w:rFonts w:ascii="GHEA Grapalat" w:hAnsi="GHEA Grapalat"/>
                <w:sz w:val="16"/>
                <w:szCs w:val="16"/>
                <w:lang w:val="en-US"/>
              </w:rPr>
              <w:t>4</w:t>
            </w:r>
          </w:p>
        </w:tc>
        <w:tc>
          <w:tcPr>
            <w:tcW w:w="2059" w:type="dxa"/>
            <w:vAlign w:val="bottom"/>
          </w:tcPr>
          <w:p w:rsidR="00D106CA" w:rsidRPr="004F7F4D" w:rsidRDefault="004F7F4D" w:rsidP="00D5125A">
            <w:pPr>
              <w:rPr>
                <w:rFonts w:ascii="Calibri" w:hAnsi="Calibri" w:cs="Calibri"/>
                <w:sz w:val="18"/>
                <w:szCs w:val="18"/>
                <w:lang w:val="en-US"/>
              </w:rPr>
            </w:pPr>
            <w:r>
              <w:rPr>
                <w:rFonts w:ascii="Calibri" w:hAnsi="Calibri" w:cs="Calibri"/>
                <w:sz w:val="18"/>
                <w:szCs w:val="18"/>
                <w:lang w:val="en-US"/>
              </w:rPr>
              <w:t>15811110</w:t>
            </w:r>
          </w:p>
        </w:tc>
        <w:tc>
          <w:tcPr>
            <w:tcW w:w="1701" w:type="dxa"/>
            <w:gridSpan w:val="2"/>
            <w:vAlign w:val="center"/>
          </w:tcPr>
          <w:p w:rsidR="00D106CA" w:rsidRPr="00692BA1" w:rsidRDefault="00D106CA" w:rsidP="00D5125A">
            <w:pPr>
              <w:pStyle w:val="BodyTextIndent2"/>
              <w:widowControl w:val="0"/>
              <w:spacing w:after="120" w:line="240" w:lineRule="auto"/>
              <w:ind w:firstLine="0"/>
              <w:rPr>
                <w:rFonts w:ascii="Cambria" w:hAnsi="Cambria"/>
                <w:sz w:val="24"/>
                <w:szCs w:val="24"/>
              </w:rPr>
            </w:pPr>
            <w:r w:rsidRPr="00692BA1">
              <w:rPr>
                <w:rFonts w:ascii="Cambria" w:hAnsi="Cambria"/>
                <w:sz w:val="24"/>
                <w:szCs w:val="24"/>
              </w:rPr>
              <w:t>Хлеб</w:t>
            </w:r>
          </w:p>
        </w:tc>
        <w:tc>
          <w:tcPr>
            <w:tcW w:w="1275" w:type="dxa"/>
            <w:gridSpan w:val="2"/>
            <w:vAlign w:val="center"/>
          </w:tcPr>
          <w:p w:rsidR="00D106CA" w:rsidRPr="003F772C" w:rsidRDefault="00D106CA" w:rsidP="00D5125A">
            <w:pPr>
              <w:jc w:val="center"/>
              <w:rPr>
                <w:rFonts w:ascii="Arial Unicode" w:hAnsi="Arial Unicode" w:cs="Calibri"/>
                <w:color w:val="000000"/>
                <w:sz w:val="12"/>
                <w:szCs w:val="12"/>
              </w:rPr>
            </w:pPr>
          </w:p>
        </w:tc>
        <w:tc>
          <w:tcPr>
            <w:tcW w:w="2631" w:type="dxa"/>
            <w:vAlign w:val="center"/>
          </w:tcPr>
          <w:p w:rsidR="00D106CA" w:rsidRPr="007601C9" w:rsidRDefault="00D106CA" w:rsidP="0062498F">
            <w:pPr>
              <w:jc w:val="center"/>
              <w:rPr>
                <w:rFonts w:ascii="Arial Unicode" w:hAnsi="Arial Unicode" w:cs="Calibri"/>
                <w:color w:val="000000"/>
                <w:sz w:val="16"/>
                <w:szCs w:val="16"/>
              </w:rPr>
            </w:pPr>
            <w:r w:rsidRPr="007601C9">
              <w:rPr>
                <w:rFonts w:ascii="Arial Unicode" w:hAnsi="Arial Unicode" w:cs="Calibri"/>
                <w:color w:val="000000"/>
                <w:sz w:val="16"/>
                <w:szCs w:val="16"/>
              </w:rPr>
              <w:t xml:space="preserve">Приготовленый из муки высшего АС Т 31 -99Безопасность по гигиеническим нормам </w:t>
            </w:r>
            <w:r>
              <w:rPr>
                <w:rFonts w:ascii="Arial Unicode" w:hAnsi="Arial Unicode" w:cs="Calibri"/>
                <w:color w:val="000000"/>
                <w:sz w:val="16"/>
                <w:szCs w:val="16"/>
                <w:lang w:val="en-GB"/>
              </w:rPr>
              <w:t>N</w:t>
            </w:r>
            <w:r w:rsidRPr="007601C9">
              <w:rPr>
                <w:rFonts w:ascii="Arial Unicode" w:hAnsi="Arial Unicode" w:cs="Calibri"/>
                <w:color w:val="000000"/>
                <w:sz w:val="16"/>
                <w:szCs w:val="16"/>
              </w:rPr>
              <w:t xml:space="preserve"> 2-</w:t>
            </w:r>
            <w:r>
              <w:rPr>
                <w:rFonts w:ascii="Arial Unicode" w:hAnsi="Arial Unicode" w:cs="Calibri"/>
                <w:color w:val="000000"/>
                <w:sz w:val="16"/>
                <w:szCs w:val="16"/>
                <w:lang w:val="en-GB"/>
              </w:rPr>
              <w:t>III</w:t>
            </w:r>
            <w:r w:rsidRPr="007601C9">
              <w:rPr>
                <w:rFonts w:ascii="Arial Unicode" w:hAnsi="Arial Unicode" w:cs="Calibri"/>
                <w:color w:val="000000"/>
                <w:sz w:val="16"/>
                <w:szCs w:val="16"/>
              </w:rPr>
              <w:t xml:space="preserve"> 4.9-01-2010 и по стстье </w:t>
            </w:r>
            <w:r>
              <w:rPr>
                <w:rFonts w:ascii="Arial Unicode" w:hAnsi="Arial Unicode" w:cs="Calibri"/>
                <w:color w:val="000000"/>
                <w:sz w:val="16"/>
                <w:szCs w:val="16"/>
                <w:lang w:val="en-US"/>
              </w:rPr>
              <w:t>N</w:t>
            </w:r>
            <w:r w:rsidRPr="007601C9">
              <w:rPr>
                <w:rFonts w:ascii="Arial Unicode" w:hAnsi="Arial Unicode" w:cs="Calibri"/>
                <w:color w:val="000000"/>
                <w:sz w:val="16"/>
                <w:szCs w:val="16"/>
              </w:rPr>
              <w:t xml:space="preserve"> 9 РА &lt;&lt; О безопасности срок годности не менее 90</w:t>
            </w:r>
            <m:oMath>
              <m:r>
                <w:rPr>
                  <w:rFonts w:ascii="Cambria Math" w:hAnsi="Cambria Math" w:cs="Calibri"/>
                  <w:color w:val="000000"/>
                  <w:sz w:val="16"/>
                  <w:szCs w:val="16"/>
                </w:rPr>
                <m:t>%</m:t>
              </m:r>
            </m:oMath>
          </w:p>
        </w:tc>
        <w:tc>
          <w:tcPr>
            <w:tcW w:w="1085" w:type="dxa"/>
            <w:gridSpan w:val="2"/>
          </w:tcPr>
          <w:p w:rsidR="00D106CA" w:rsidRPr="004F7F4D" w:rsidRDefault="004F7F4D" w:rsidP="00D5125A">
            <w:pPr>
              <w:rPr>
                <w:lang w:val="en-US"/>
              </w:rPr>
            </w:pPr>
            <w:proofErr w:type="spellStart"/>
            <w:r>
              <w:rPr>
                <w:lang w:val="en-US"/>
              </w:rPr>
              <w:t>кг</w:t>
            </w:r>
            <w:proofErr w:type="spellEnd"/>
          </w:p>
        </w:tc>
        <w:tc>
          <w:tcPr>
            <w:tcW w:w="1559" w:type="dxa"/>
          </w:tcPr>
          <w:p w:rsidR="00D106CA" w:rsidRPr="00B138F3" w:rsidRDefault="00D106CA" w:rsidP="00D5125A">
            <w:pPr>
              <w:widowControl w:val="0"/>
              <w:jc w:val="center"/>
              <w:rPr>
                <w:rFonts w:ascii="GHEA Grapalat" w:hAnsi="GHEA Grapalat"/>
                <w:sz w:val="16"/>
                <w:szCs w:val="16"/>
              </w:rPr>
            </w:pPr>
          </w:p>
        </w:tc>
        <w:tc>
          <w:tcPr>
            <w:tcW w:w="1134" w:type="dxa"/>
          </w:tcPr>
          <w:p w:rsidR="00D106CA" w:rsidRPr="00B138F3" w:rsidRDefault="00D106CA" w:rsidP="00D5125A">
            <w:pPr>
              <w:widowControl w:val="0"/>
              <w:jc w:val="center"/>
              <w:rPr>
                <w:rFonts w:ascii="GHEA Grapalat" w:hAnsi="GHEA Grapalat"/>
                <w:sz w:val="16"/>
                <w:szCs w:val="16"/>
              </w:rPr>
            </w:pPr>
          </w:p>
        </w:tc>
        <w:tc>
          <w:tcPr>
            <w:tcW w:w="580" w:type="dxa"/>
          </w:tcPr>
          <w:p w:rsidR="00D106CA" w:rsidRPr="0081065A" w:rsidRDefault="0081065A" w:rsidP="00D5125A">
            <w:pPr>
              <w:rPr>
                <w:rFonts w:ascii="Sylfaen" w:hAnsi="Sylfaen"/>
                <w:sz w:val="18"/>
                <w:szCs w:val="18"/>
              </w:rPr>
            </w:pPr>
            <w:r>
              <w:rPr>
                <w:rFonts w:ascii="Sylfaen" w:hAnsi="Sylfaen"/>
                <w:sz w:val="18"/>
                <w:szCs w:val="18"/>
              </w:rPr>
              <w:t>2376</w:t>
            </w:r>
          </w:p>
        </w:tc>
        <w:tc>
          <w:tcPr>
            <w:tcW w:w="1091" w:type="dxa"/>
          </w:tcPr>
          <w:p w:rsidR="00D106CA" w:rsidRDefault="00D314CE" w:rsidP="00D5125A">
            <w:r w:rsidRPr="00B8102A">
              <w:rPr>
                <w:rFonts w:ascii="GHEA Grapalat" w:hAnsi="GHEA Grapalat"/>
                <w:color w:val="000000"/>
              </w:rPr>
              <w:t>г.</w:t>
            </w:r>
            <w:r>
              <w:rPr>
                <w:rFonts w:ascii="Sylfaen" w:hAnsi="Sylfaen"/>
                <w:color w:val="000000"/>
                <w:lang w:val="en-US"/>
              </w:rPr>
              <w:t>Kапан,Дзорк3</w:t>
            </w:r>
          </w:p>
        </w:tc>
        <w:tc>
          <w:tcPr>
            <w:tcW w:w="1003" w:type="dxa"/>
          </w:tcPr>
          <w:p w:rsidR="00D106CA" w:rsidRPr="0081065A" w:rsidRDefault="0081065A" w:rsidP="00D5125A">
            <w:pPr>
              <w:rPr>
                <w:rFonts w:ascii="Sylfaen" w:hAnsi="Sylfaen"/>
                <w:sz w:val="18"/>
                <w:szCs w:val="18"/>
              </w:rPr>
            </w:pPr>
            <w:r>
              <w:rPr>
                <w:rFonts w:ascii="Sylfaen" w:hAnsi="Sylfaen"/>
                <w:sz w:val="18"/>
                <w:szCs w:val="18"/>
              </w:rPr>
              <w:t>2376</w:t>
            </w:r>
          </w:p>
        </w:tc>
        <w:tc>
          <w:tcPr>
            <w:tcW w:w="1226" w:type="dxa"/>
          </w:tcPr>
          <w:p w:rsidR="00D106CA" w:rsidRPr="00E42385" w:rsidRDefault="00E25845" w:rsidP="00D5125A">
            <w:pPr>
              <w:widowControl w:val="0"/>
              <w:jc w:val="center"/>
              <w:rPr>
                <w:rFonts w:ascii="GHEA Grapalat" w:hAnsi="GHEA Grapalat"/>
                <w:sz w:val="16"/>
                <w:szCs w:val="16"/>
              </w:rPr>
            </w:pPr>
            <w:r>
              <w:rPr>
                <w:rFonts w:ascii="GHEA Grapalat" w:hAnsi="GHEA Grapalat"/>
                <w:sz w:val="16"/>
                <w:szCs w:val="16"/>
                <w:lang w:val="en-US"/>
              </w:rPr>
              <w:t>08.01.2020-25.12.2020</w:t>
            </w:r>
          </w:p>
        </w:tc>
      </w:tr>
      <w:tr w:rsidR="00D106CA" w:rsidRPr="00B138F3" w:rsidTr="0081065A">
        <w:trPr>
          <w:gridAfter w:val="1"/>
          <w:wAfter w:w="8" w:type="dxa"/>
          <w:trHeight w:val="246"/>
          <w:jc w:val="center"/>
        </w:trPr>
        <w:tc>
          <w:tcPr>
            <w:tcW w:w="1242" w:type="dxa"/>
          </w:tcPr>
          <w:p w:rsidR="00D106CA" w:rsidRPr="004B4BF7" w:rsidRDefault="00D106CA" w:rsidP="0037512E">
            <w:pPr>
              <w:widowControl w:val="0"/>
              <w:jc w:val="center"/>
              <w:rPr>
                <w:rFonts w:ascii="GHEA Grapalat" w:hAnsi="GHEA Grapalat"/>
                <w:sz w:val="16"/>
                <w:szCs w:val="16"/>
                <w:lang w:val="en-GB"/>
              </w:rPr>
            </w:pPr>
            <w:r>
              <w:rPr>
                <w:rFonts w:ascii="GHEA Grapalat" w:hAnsi="GHEA Grapalat"/>
                <w:sz w:val="16"/>
                <w:szCs w:val="16"/>
                <w:lang w:val="en-GB"/>
              </w:rPr>
              <w:t>5</w:t>
            </w:r>
          </w:p>
        </w:tc>
        <w:tc>
          <w:tcPr>
            <w:tcW w:w="2059" w:type="dxa"/>
            <w:vAlign w:val="bottom"/>
          </w:tcPr>
          <w:p w:rsidR="00D106CA" w:rsidRPr="003E20F1" w:rsidRDefault="004F7F4D" w:rsidP="0037512E">
            <w:pPr>
              <w:rPr>
                <w:rFonts w:ascii="Calibri" w:hAnsi="Calibri" w:cs="Calibri"/>
                <w:lang w:val="en-GB"/>
              </w:rPr>
            </w:pPr>
            <w:r>
              <w:rPr>
                <w:rFonts w:ascii="Calibri" w:hAnsi="Calibri" w:cs="Calibri"/>
                <w:lang w:val="en-GB"/>
              </w:rPr>
              <w:t>15331153</w:t>
            </w:r>
          </w:p>
        </w:tc>
        <w:tc>
          <w:tcPr>
            <w:tcW w:w="1701" w:type="dxa"/>
            <w:gridSpan w:val="2"/>
          </w:tcPr>
          <w:p w:rsidR="00D106CA" w:rsidRDefault="00D106CA" w:rsidP="0037512E">
            <w:pPr>
              <w:widowControl w:val="0"/>
              <w:jc w:val="center"/>
              <w:rPr>
                <w:rFonts w:ascii="Calibri" w:hAnsi="Calibri" w:cs="Calibri"/>
                <w:lang w:val="en-GB"/>
              </w:rPr>
            </w:pPr>
          </w:p>
          <w:p w:rsidR="00D106CA" w:rsidRDefault="00D106CA" w:rsidP="0037512E">
            <w:pPr>
              <w:widowControl w:val="0"/>
              <w:jc w:val="center"/>
              <w:rPr>
                <w:rFonts w:ascii="Calibri" w:hAnsi="Calibri" w:cs="Calibri"/>
                <w:lang w:val="en-GB"/>
              </w:rPr>
            </w:pPr>
          </w:p>
          <w:p w:rsidR="00D106CA" w:rsidRPr="003E20F1" w:rsidRDefault="00D106CA" w:rsidP="0037512E">
            <w:pPr>
              <w:widowControl w:val="0"/>
              <w:rPr>
                <w:rFonts w:ascii="GHEA Grapalat" w:hAnsi="GHEA Grapalat"/>
              </w:rPr>
            </w:pPr>
            <w:proofErr w:type="spellStart"/>
            <w:r w:rsidRPr="003E20F1">
              <w:rPr>
                <w:rFonts w:ascii="Calibri" w:hAnsi="Calibri" w:cs="Calibri"/>
                <w:lang w:val="en-GB"/>
              </w:rPr>
              <w:t>Чечевица</w:t>
            </w:r>
            <w:proofErr w:type="spellEnd"/>
          </w:p>
        </w:tc>
        <w:tc>
          <w:tcPr>
            <w:tcW w:w="1275" w:type="dxa"/>
            <w:gridSpan w:val="2"/>
            <w:vAlign w:val="bottom"/>
          </w:tcPr>
          <w:p w:rsidR="00D106CA" w:rsidRPr="003E20F1" w:rsidRDefault="00D106CA" w:rsidP="0037512E">
            <w:pPr>
              <w:rPr>
                <w:rFonts w:ascii="Calibri" w:hAnsi="Calibri" w:cs="Calibri"/>
                <w:lang w:val="en-GB"/>
              </w:rPr>
            </w:pPr>
          </w:p>
        </w:tc>
        <w:tc>
          <w:tcPr>
            <w:tcW w:w="2631" w:type="dxa"/>
            <w:vAlign w:val="center"/>
          </w:tcPr>
          <w:p w:rsidR="00D106CA" w:rsidRPr="007601C9" w:rsidRDefault="00D106CA" w:rsidP="0037512E">
            <w:pPr>
              <w:jc w:val="center"/>
              <w:rPr>
                <w:rFonts w:ascii="Arial Unicode" w:hAnsi="Arial Unicode" w:cs="Calibri"/>
                <w:color w:val="000000"/>
                <w:sz w:val="14"/>
                <w:szCs w:val="14"/>
              </w:rPr>
            </w:pPr>
            <w:r w:rsidRPr="007601C9">
              <w:rPr>
                <w:rFonts w:ascii="Arial Unicode" w:hAnsi="Arial Unicode" w:cs="Calibri"/>
                <w:color w:val="000000"/>
                <w:sz w:val="14"/>
                <w:szCs w:val="14"/>
              </w:rPr>
              <w:t xml:space="preserve">Трех видов, чистая сухая; влажность не больше 14.0 -17.0%.Упаковка до 50кг, фабричными мешками, остаточный    срок годности не менее 70%  безапасность   по гигиеническим нормам </w:t>
            </w:r>
            <w:r w:rsidRPr="00E87445">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 2-</w:t>
            </w:r>
            <w:r w:rsidRPr="00E87445">
              <w:rPr>
                <w:rFonts w:ascii="Arial Unicode" w:hAnsi="Arial Unicode" w:cs="Calibri"/>
                <w:color w:val="000000"/>
                <w:sz w:val="14"/>
                <w:szCs w:val="14"/>
                <w:lang w:val="en-GB"/>
              </w:rPr>
              <w:t>III</w:t>
            </w:r>
            <w:r w:rsidRPr="007601C9">
              <w:rPr>
                <w:rFonts w:ascii="Arial Unicode" w:hAnsi="Arial Unicode" w:cs="Calibri"/>
                <w:color w:val="000000"/>
                <w:sz w:val="14"/>
                <w:szCs w:val="14"/>
              </w:rPr>
              <w:t xml:space="preserve">-4,9-01-2010 и по стстье </w:t>
            </w:r>
            <w:r w:rsidRPr="00E87445">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 8 РА &lt;&lt;О безапасности пищевых продуктов&gt;&gt;</w:t>
            </w:r>
          </w:p>
        </w:tc>
        <w:tc>
          <w:tcPr>
            <w:tcW w:w="1085" w:type="dxa"/>
            <w:gridSpan w:val="2"/>
            <w:vAlign w:val="center"/>
          </w:tcPr>
          <w:p w:rsidR="00D106CA" w:rsidRPr="004F7F4D" w:rsidRDefault="004F7F4D" w:rsidP="0037512E">
            <w:pPr>
              <w:jc w:val="center"/>
              <w:rPr>
                <w:rFonts w:ascii="Arial Unicode" w:hAnsi="Arial Unicode" w:cs="Calibri"/>
                <w:color w:val="000000"/>
                <w:sz w:val="22"/>
                <w:szCs w:val="22"/>
                <w:lang w:val="en-US"/>
              </w:rPr>
            </w:pPr>
            <w:proofErr w:type="spellStart"/>
            <w:r>
              <w:rPr>
                <w:rFonts w:ascii="Arial Unicode" w:hAnsi="Arial Unicode" w:cs="Calibri"/>
                <w:color w:val="000000"/>
                <w:sz w:val="22"/>
                <w:szCs w:val="22"/>
                <w:lang w:val="en-US"/>
              </w:rPr>
              <w:t>кг</w:t>
            </w:r>
            <w:proofErr w:type="spellEnd"/>
          </w:p>
        </w:tc>
        <w:tc>
          <w:tcPr>
            <w:tcW w:w="1559" w:type="dxa"/>
          </w:tcPr>
          <w:p w:rsidR="00D106CA" w:rsidRPr="00B138F3" w:rsidRDefault="00D106CA" w:rsidP="0037512E">
            <w:pPr>
              <w:widowControl w:val="0"/>
              <w:jc w:val="center"/>
              <w:rPr>
                <w:rFonts w:ascii="GHEA Grapalat" w:hAnsi="GHEA Grapalat"/>
                <w:sz w:val="16"/>
                <w:szCs w:val="16"/>
              </w:rPr>
            </w:pPr>
          </w:p>
        </w:tc>
        <w:tc>
          <w:tcPr>
            <w:tcW w:w="1134" w:type="dxa"/>
          </w:tcPr>
          <w:p w:rsidR="00D106CA" w:rsidRPr="00B138F3" w:rsidRDefault="00D106CA" w:rsidP="0037512E">
            <w:pPr>
              <w:widowControl w:val="0"/>
              <w:jc w:val="center"/>
              <w:rPr>
                <w:rFonts w:ascii="GHEA Grapalat" w:hAnsi="GHEA Grapalat"/>
                <w:sz w:val="16"/>
                <w:szCs w:val="16"/>
              </w:rPr>
            </w:pPr>
          </w:p>
        </w:tc>
        <w:tc>
          <w:tcPr>
            <w:tcW w:w="580" w:type="dxa"/>
          </w:tcPr>
          <w:p w:rsidR="00D106CA" w:rsidRPr="0081065A" w:rsidRDefault="0081065A" w:rsidP="0037512E">
            <w:pPr>
              <w:rPr>
                <w:rFonts w:asciiTheme="minorHAnsi" w:hAnsiTheme="minorHAnsi"/>
                <w:sz w:val="18"/>
                <w:szCs w:val="18"/>
              </w:rPr>
            </w:pPr>
            <w:r>
              <w:rPr>
                <w:rFonts w:asciiTheme="minorHAnsi" w:hAnsiTheme="minorHAnsi"/>
                <w:sz w:val="18"/>
                <w:szCs w:val="18"/>
              </w:rPr>
              <w:t>191</w:t>
            </w:r>
          </w:p>
        </w:tc>
        <w:tc>
          <w:tcPr>
            <w:tcW w:w="1091" w:type="dxa"/>
          </w:tcPr>
          <w:p w:rsidR="00D106CA" w:rsidRPr="00B8102A" w:rsidRDefault="00D314CE" w:rsidP="0037512E">
            <w:pPr>
              <w:rPr>
                <w:rFonts w:ascii="GHEA Grapalat" w:hAnsi="GHEA Grapalat"/>
                <w:color w:val="000000"/>
              </w:rPr>
            </w:pPr>
            <w:r w:rsidRPr="00B8102A">
              <w:rPr>
                <w:rFonts w:ascii="GHEA Grapalat" w:hAnsi="GHEA Grapalat"/>
                <w:color w:val="000000"/>
              </w:rPr>
              <w:t>г.</w:t>
            </w:r>
            <w:r>
              <w:rPr>
                <w:rFonts w:ascii="Sylfaen" w:hAnsi="Sylfaen"/>
                <w:color w:val="000000"/>
                <w:lang w:val="en-US"/>
              </w:rPr>
              <w:t>Kапан,Дзорк3</w:t>
            </w:r>
          </w:p>
        </w:tc>
        <w:tc>
          <w:tcPr>
            <w:tcW w:w="1003" w:type="dxa"/>
          </w:tcPr>
          <w:p w:rsidR="00D106CA" w:rsidRPr="0081065A" w:rsidRDefault="0081065A" w:rsidP="0037512E">
            <w:pPr>
              <w:rPr>
                <w:rFonts w:asciiTheme="minorHAnsi" w:hAnsiTheme="minorHAnsi"/>
                <w:sz w:val="18"/>
                <w:szCs w:val="18"/>
              </w:rPr>
            </w:pPr>
            <w:r>
              <w:rPr>
                <w:rFonts w:asciiTheme="minorHAnsi" w:hAnsiTheme="minorHAnsi"/>
                <w:sz w:val="18"/>
                <w:szCs w:val="18"/>
              </w:rPr>
              <w:t>191</w:t>
            </w:r>
          </w:p>
        </w:tc>
        <w:tc>
          <w:tcPr>
            <w:tcW w:w="1226" w:type="dxa"/>
          </w:tcPr>
          <w:p w:rsidR="00D106CA" w:rsidRPr="00E42385" w:rsidRDefault="00E25845" w:rsidP="0037512E">
            <w:pPr>
              <w:widowControl w:val="0"/>
              <w:jc w:val="center"/>
              <w:rPr>
                <w:sz w:val="16"/>
                <w:szCs w:val="16"/>
              </w:rPr>
            </w:pPr>
            <w:r>
              <w:rPr>
                <w:rFonts w:ascii="GHEA Grapalat" w:hAnsi="GHEA Grapalat"/>
                <w:sz w:val="16"/>
                <w:szCs w:val="16"/>
                <w:lang w:val="en-US"/>
              </w:rPr>
              <w:t>08.01.2020-25.12.2020</w:t>
            </w:r>
          </w:p>
        </w:tc>
      </w:tr>
      <w:tr w:rsidR="00D106CA" w:rsidRPr="00B138F3" w:rsidTr="0081065A">
        <w:trPr>
          <w:gridAfter w:val="1"/>
          <w:wAfter w:w="8" w:type="dxa"/>
          <w:trHeight w:val="246"/>
          <w:jc w:val="center"/>
        </w:trPr>
        <w:tc>
          <w:tcPr>
            <w:tcW w:w="1242" w:type="dxa"/>
          </w:tcPr>
          <w:p w:rsidR="00D106CA" w:rsidRPr="00FA0050" w:rsidRDefault="00D106CA" w:rsidP="0037512E">
            <w:pPr>
              <w:widowControl w:val="0"/>
              <w:jc w:val="center"/>
              <w:rPr>
                <w:rFonts w:ascii="GHEA Grapalat" w:hAnsi="GHEA Grapalat"/>
                <w:sz w:val="16"/>
                <w:szCs w:val="16"/>
                <w:lang w:val="en-GB"/>
              </w:rPr>
            </w:pPr>
            <w:r>
              <w:rPr>
                <w:rFonts w:ascii="GHEA Grapalat" w:hAnsi="GHEA Grapalat"/>
                <w:sz w:val="16"/>
                <w:szCs w:val="16"/>
                <w:lang w:val="en-GB"/>
              </w:rPr>
              <w:t>6</w:t>
            </w:r>
          </w:p>
        </w:tc>
        <w:tc>
          <w:tcPr>
            <w:tcW w:w="2059" w:type="dxa"/>
            <w:vAlign w:val="bottom"/>
          </w:tcPr>
          <w:p w:rsidR="00D106CA" w:rsidRPr="004F7F4D" w:rsidRDefault="004F7F4D" w:rsidP="0037512E">
            <w:pPr>
              <w:rPr>
                <w:rFonts w:ascii="Calibri" w:hAnsi="Calibri" w:cs="Calibri"/>
                <w:sz w:val="18"/>
                <w:szCs w:val="18"/>
                <w:lang w:val="en-US"/>
              </w:rPr>
            </w:pPr>
            <w:r>
              <w:rPr>
                <w:rFonts w:ascii="Calibri" w:hAnsi="Calibri" w:cs="Calibri"/>
                <w:sz w:val="18"/>
                <w:szCs w:val="18"/>
                <w:lang w:val="en-US"/>
              </w:rPr>
              <w:t>15616000</w:t>
            </w:r>
          </w:p>
        </w:tc>
        <w:tc>
          <w:tcPr>
            <w:tcW w:w="1701" w:type="dxa"/>
            <w:gridSpan w:val="2"/>
            <w:vAlign w:val="center"/>
          </w:tcPr>
          <w:p w:rsidR="00D106CA" w:rsidRPr="00692BA1" w:rsidRDefault="00D106CA" w:rsidP="0037512E">
            <w:pPr>
              <w:pStyle w:val="BodyTextIndent2"/>
              <w:widowControl w:val="0"/>
              <w:spacing w:after="120" w:line="240" w:lineRule="auto"/>
              <w:ind w:firstLine="0"/>
              <w:rPr>
                <w:rFonts w:ascii="Cambria" w:hAnsi="Cambria"/>
                <w:sz w:val="24"/>
                <w:szCs w:val="24"/>
                <w:lang w:val="en-GB"/>
              </w:rPr>
            </w:pPr>
            <w:r w:rsidRPr="00692BA1">
              <w:rPr>
                <w:rFonts w:ascii="Cambria" w:hAnsi="Cambria"/>
                <w:sz w:val="24"/>
                <w:szCs w:val="24"/>
              </w:rPr>
              <w:t>Гр</w:t>
            </w:r>
            <w:proofErr w:type="spellStart"/>
            <w:r w:rsidRPr="00692BA1">
              <w:rPr>
                <w:rFonts w:ascii="Cambria" w:hAnsi="Cambria"/>
                <w:sz w:val="24"/>
                <w:szCs w:val="24"/>
                <w:lang w:val="en-GB"/>
              </w:rPr>
              <w:t>ечка</w:t>
            </w:r>
            <w:proofErr w:type="spellEnd"/>
          </w:p>
        </w:tc>
        <w:tc>
          <w:tcPr>
            <w:tcW w:w="1275" w:type="dxa"/>
            <w:gridSpan w:val="2"/>
            <w:vAlign w:val="center"/>
          </w:tcPr>
          <w:p w:rsidR="00D106CA" w:rsidRPr="003F772C" w:rsidRDefault="00D106CA" w:rsidP="0037512E">
            <w:pPr>
              <w:jc w:val="center"/>
              <w:rPr>
                <w:rFonts w:ascii="Arial Unicode" w:hAnsi="Arial Unicode" w:cs="Calibri"/>
                <w:color w:val="000000"/>
                <w:sz w:val="12"/>
                <w:szCs w:val="12"/>
              </w:rPr>
            </w:pPr>
          </w:p>
        </w:tc>
        <w:tc>
          <w:tcPr>
            <w:tcW w:w="2631" w:type="dxa"/>
            <w:vAlign w:val="center"/>
          </w:tcPr>
          <w:p w:rsidR="00D106CA" w:rsidRPr="00C82FB7" w:rsidRDefault="00D106CA" w:rsidP="0037512E">
            <w:pPr>
              <w:jc w:val="center"/>
              <w:rPr>
                <w:rFonts w:ascii="Arial Unicode" w:hAnsi="Arial Unicode" w:cs="Calibri"/>
                <w:color w:val="000000"/>
                <w:sz w:val="20"/>
                <w:szCs w:val="20"/>
              </w:rPr>
            </w:pPr>
            <w:r w:rsidRPr="00692BA1">
              <w:rPr>
                <w:rFonts w:ascii="Arial Unicode" w:hAnsi="Arial Unicode" w:cs="Sylfaen"/>
                <w:color w:val="000000"/>
                <w:sz w:val="14"/>
                <w:szCs w:val="14"/>
              </w:rPr>
              <w:t xml:space="preserve">Гречиха I типа, влажность не более 14,0%, зерно не менее 97,5%. </w:t>
            </w:r>
            <w:r w:rsidRPr="007601C9">
              <w:rPr>
                <w:rFonts w:ascii="Arial Unicode" w:hAnsi="Arial Unicode" w:cs="Sylfaen"/>
                <w:color w:val="000000"/>
                <w:sz w:val="14"/>
                <w:szCs w:val="14"/>
              </w:rPr>
              <w:t xml:space="preserve">Фабричними мешками, ГОСТ 5550-74 маркировка и упаковка: ГОСТ 26791-89 Безапасность и маркировка по решению </w:t>
            </w:r>
            <w:r w:rsidRPr="00692BA1">
              <w:rPr>
                <w:rFonts w:ascii="Arial Unicode" w:hAnsi="Arial Unicode" w:cs="Sylfaen"/>
                <w:color w:val="000000"/>
                <w:sz w:val="14"/>
                <w:szCs w:val="14"/>
                <w:lang w:val="en-GB"/>
              </w:rPr>
              <w:t>N</w:t>
            </w:r>
            <w:r w:rsidRPr="007601C9">
              <w:rPr>
                <w:rFonts w:ascii="Arial Unicode" w:hAnsi="Arial Unicode" w:cs="Sylfaen"/>
                <w:color w:val="000000"/>
                <w:sz w:val="14"/>
                <w:szCs w:val="14"/>
              </w:rPr>
              <w:t xml:space="preserve"> 22- Н правительстжа Армении 11 ноября 2007г, о техническому егулированию, предъявлемые к зернам, их производству, сохранению и использованию </w:t>
            </w:r>
            <w:r w:rsidRPr="00692BA1">
              <w:rPr>
                <w:rFonts w:ascii="Arial Unicode" w:hAnsi="Arial Unicode" w:cs="Sylfaen"/>
                <w:color w:val="000000"/>
                <w:sz w:val="14"/>
                <w:szCs w:val="14"/>
              </w:rPr>
              <w:t xml:space="preserve">Остаточный срок годности не менее 90%. Закона РА« О безопасности пищевых продуктов </w:t>
            </w:r>
            <w:r w:rsidRPr="00C82FB7">
              <w:rPr>
                <w:rFonts w:ascii="Arial Unicode" w:hAnsi="Arial Unicode" w:cs="Sylfaen"/>
                <w:color w:val="000000"/>
                <w:sz w:val="20"/>
                <w:szCs w:val="20"/>
              </w:rPr>
              <w:t>».</w:t>
            </w:r>
          </w:p>
        </w:tc>
        <w:tc>
          <w:tcPr>
            <w:tcW w:w="1085" w:type="dxa"/>
            <w:gridSpan w:val="2"/>
            <w:vAlign w:val="center"/>
          </w:tcPr>
          <w:p w:rsidR="00D106CA" w:rsidRPr="003F772C" w:rsidRDefault="00D106CA" w:rsidP="0037512E">
            <w:pPr>
              <w:jc w:val="center"/>
              <w:rPr>
                <w:rFonts w:ascii="Arial Unicode" w:hAnsi="Arial Unicode" w:cs="Calibri"/>
                <w:color w:val="000000"/>
                <w:sz w:val="22"/>
                <w:szCs w:val="22"/>
              </w:rPr>
            </w:pPr>
            <w:r w:rsidRPr="00847359">
              <w:rPr>
                <w:rFonts w:ascii="Arial Unicode" w:hAnsi="Arial Unicode" w:cs="Sylfaen"/>
                <w:color w:val="000000"/>
                <w:sz w:val="22"/>
                <w:szCs w:val="22"/>
              </w:rPr>
              <w:t>кг</w:t>
            </w:r>
          </w:p>
        </w:tc>
        <w:tc>
          <w:tcPr>
            <w:tcW w:w="1559" w:type="dxa"/>
          </w:tcPr>
          <w:p w:rsidR="00D106CA" w:rsidRPr="00B138F3" w:rsidRDefault="00D106CA" w:rsidP="0037512E">
            <w:pPr>
              <w:widowControl w:val="0"/>
              <w:jc w:val="center"/>
              <w:rPr>
                <w:rFonts w:ascii="GHEA Grapalat" w:hAnsi="GHEA Grapalat"/>
                <w:sz w:val="16"/>
                <w:szCs w:val="16"/>
              </w:rPr>
            </w:pPr>
          </w:p>
        </w:tc>
        <w:tc>
          <w:tcPr>
            <w:tcW w:w="1134" w:type="dxa"/>
          </w:tcPr>
          <w:p w:rsidR="00D106CA" w:rsidRPr="00B138F3" w:rsidRDefault="00D106CA" w:rsidP="0037512E">
            <w:pPr>
              <w:widowControl w:val="0"/>
              <w:jc w:val="center"/>
              <w:rPr>
                <w:rFonts w:ascii="GHEA Grapalat" w:hAnsi="GHEA Grapalat"/>
                <w:sz w:val="16"/>
                <w:szCs w:val="16"/>
              </w:rPr>
            </w:pPr>
          </w:p>
        </w:tc>
        <w:tc>
          <w:tcPr>
            <w:tcW w:w="580" w:type="dxa"/>
          </w:tcPr>
          <w:p w:rsidR="00D106CA" w:rsidRPr="0081065A" w:rsidRDefault="0081065A" w:rsidP="0037512E">
            <w:pPr>
              <w:rPr>
                <w:rFonts w:ascii="Sylfaen" w:hAnsi="Sylfaen"/>
                <w:sz w:val="18"/>
                <w:szCs w:val="18"/>
              </w:rPr>
            </w:pPr>
            <w:r>
              <w:rPr>
                <w:rFonts w:ascii="Sylfaen" w:hAnsi="Sylfaen"/>
                <w:sz w:val="18"/>
                <w:szCs w:val="18"/>
              </w:rPr>
              <w:t>364</w:t>
            </w:r>
          </w:p>
        </w:tc>
        <w:tc>
          <w:tcPr>
            <w:tcW w:w="1091" w:type="dxa"/>
          </w:tcPr>
          <w:p w:rsidR="00D106CA" w:rsidRDefault="00D314CE" w:rsidP="0037512E">
            <w:r w:rsidRPr="00B8102A">
              <w:rPr>
                <w:rFonts w:ascii="GHEA Grapalat" w:hAnsi="GHEA Grapalat"/>
                <w:color w:val="000000"/>
              </w:rPr>
              <w:t>г.</w:t>
            </w:r>
            <w:r>
              <w:rPr>
                <w:rFonts w:ascii="Sylfaen" w:hAnsi="Sylfaen"/>
                <w:color w:val="000000"/>
                <w:lang w:val="en-US"/>
              </w:rPr>
              <w:t>Kапан,Дзорк3</w:t>
            </w:r>
          </w:p>
        </w:tc>
        <w:tc>
          <w:tcPr>
            <w:tcW w:w="1003" w:type="dxa"/>
          </w:tcPr>
          <w:p w:rsidR="00D106CA" w:rsidRPr="0081065A" w:rsidRDefault="0081065A" w:rsidP="0037512E">
            <w:pPr>
              <w:rPr>
                <w:rFonts w:ascii="Sylfaen" w:hAnsi="Sylfaen"/>
                <w:sz w:val="18"/>
                <w:szCs w:val="18"/>
              </w:rPr>
            </w:pPr>
            <w:r>
              <w:rPr>
                <w:rFonts w:ascii="Sylfaen" w:hAnsi="Sylfaen"/>
                <w:sz w:val="18"/>
                <w:szCs w:val="18"/>
              </w:rPr>
              <w:t>364</w:t>
            </w:r>
          </w:p>
        </w:tc>
        <w:tc>
          <w:tcPr>
            <w:tcW w:w="1226" w:type="dxa"/>
          </w:tcPr>
          <w:p w:rsidR="00D106CA" w:rsidRPr="00E42385" w:rsidRDefault="00E25845" w:rsidP="0037512E">
            <w:pPr>
              <w:widowControl w:val="0"/>
              <w:jc w:val="center"/>
              <w:rPr>
                <w:rFonts w:ascii="GHEA Grapalat" w:hAnsi="GHEA Grapalat"/>
                <w:sz w:val="16"/>
                <w:szCs w:val="16"/>
              </w:rPr>
            </w:pPr>
            <w:r>
              <w:rPr>
                <w:rFonts w:ascii="GHEA Grapalat" w:hAnsi="GHEA Grapalat"/>
                <w:sz w:val="16"/>
                <w:szCs w:val="16"/>
                <w:lang w:val="en-US"/>
              </w:rPr>
              <w:t>08.01.2020-25.12.2020</w:t>
            </w:r>
          </w:p>
        </w:tc>
      </w:tr>
      <w:tr w:rsidR="00D106CA" w:rsidRPr="00B138F3" w:rsidTr="0081065A">
        <w:trPr>
          <w:gridAfter w:val="1"/>
          <w:wAfter w:w="8" w:type="dxa"/>
          <w:trHeight w:val="246"/>
          <w:jc w:val="center"/>
        </w:trPr>
        <w:tc>
          <w:tcPr>
            <w:tcW w:w="1242" w:type="dxa"/>
          </w:tcPr>
          <w:p w:rsidR="00D106CA" w:rsidRPr="004B4BF7" w:rsidRDefault="00D106CA" w:rsidP="00D5125A">
            <w:pPr>
              <w:widowControl w:val="0"/>
              <w:jc w:val="center"/>
              <w:rPr>
                <w:rFonts w:ascii="GHEA Grapalat" w:hAnsi="GHEA Grapalat"/>
                <w:sz w:val="16"/>
                <w:szCs w:val="16"/>
                <w:lang w:val="en-GB"/>
              </w:rPr>
            </w:pPr>
            <w:r>
              <w:rPr>
                <w:rFonts w:ascii="GHEA Grapalat" w:hAnsi="GHEA Grapalat"/>
                <w:sz w:val="16"/>
                <w:szCs w:val="16"/>
                <w:lang w:val="en-GB"/>
              </w:rPr>
              <w:t>7</w:t>
            </w:r>
          </w:p>
        </w:tc>
        <w:tc>
          <w:tcPr>
            <w:tcW w:w="2059" w:type="dxa"/>
            <w:vAlign w:val="bottom"/>
          </w:tcPr>
          <w:p w:rsidR="00D106CA" w:rsidRPr="00D106CA" w:rsidRDefault="00D106CA" w:rsidP="00D5125A">
            <w:pPr>
              <w:rPr>
                <w:rFonts w:ascii="Calibri" w:hAnsi="Calibri" w:cs="Calibri"/>
                <w:sz w:val="18"/>
                <w:szCs w:val="18"/>
                <w:lang w:val="en-US"/>
              </w:rPr>
            </w:pPr>
            <w:r>
              <w:rPr>
                <w:rFonts w:ascii="Calibri" w:hAnsi="Calibri" w:cs="Calibri"/>
                <w:sz w:val="18"/>
                <w:szCs w:val="18"/>
                <w:lang w:val="en-US"/>
              </w:rPr>
              <w:t>15851100</w:t>
            </w:r>
          </w:p>
        </w:tc>
        <w:tc>
          <w:tcPr>
            <w:tcW w:w="1701" w:type="dxa"/>
            <w:gridSpan w:val="2"/>
            <w:vAlign w:val="center"/>
          </w:tcPr>
          <w:p w:rsidR="00D106CA" w:rsidRPr="00E87445" w:rsidRDefault="00D106CA" w:rsidP="00D5125A">
            <w:pPr>
              <w:pStyle w:val="BodyTextIndent2"/>
              <w:widowControl w:val="0"/>
              <w:spacing w:after="120" w:line="240" w:lineRule="auto"/>
              <w:ind w:firstLine="0"/>
              <w:rPr>
                <w:rFonts w:ascii="Cambria" w:hAnsi="Cambria"/>
                <w:sz w:val="24"/>
                <w:szCs w:val="24"/>
                <w:lang w:val="en-GB"/>
              </w:rPr>
            </w:pPr>
            <w:proofErr w:type="spellStart"/>
            <w:r>
              <w:rPr>
                <w:rFonts w:ascii="Cambria" w:hAnsi="Cambria"/>
                <w:sz w:val="24"/>
                <w:szCs w:val="24"/>
                <w:lang w:val="en-GB"/>
              </w:rPr>
              <w:t>Макарон</w:t>
            </w:r>
            <w:proofErr w:type="spellEnd"/>
          </w:p>
        </w:tc>
        <w:tc>
          <w:tcPr>
            <w:tcW w:w="1275" w:type="dxa"/>
            <w:gridSpan w:val="2"/>
            <w:vAlign w:val="center"/>
          </w:tcPr>
          <w:p w:rsidR="00D106CA" w:rsidRPr="003F772C" w:rsidRDefault="00D106CA" w:rsidP="00D5125A">
            <w:pPr>
              <w:jc w:val="center"/>
              <w:rPr>
                <w:rFonts w:ascii="Arial Unicode" w:hAnsi="Arial Unicode" w:cs="Calibri"/>
                <w:color w:val="000000"/>
                <w:sz w:val="12"/>
                <w:szCs w:val="12"/>
              </w:rPr>
            </w:pPr>
          </w:p>
        </w:tc>
        <w:tc>
          <w:tcPr>
            <w:tcW w:w="2631" w:type="dxa"/>
            <w:vAlign w:val="center"/>
          </w:tcPr>
          <w:p w:rsidR="00D106CA" w:rsidRPr="007601C9" w:rsidRDefault="00D106CA" w:rsidP="00A50030">
            <w:pPr>
              <w:jc w:val="center"/>
              <w:rPr>
                <w:rFonts w:ascii="Arial Unicode" w:hAnsi="Arial Unicode" w:cs="Calibri"/>
                <w:color w:val="000000"/>
                <w:sz w:val="14"/>
                <w:szCs w:val="14"/>
              </w:rPr>
            </w:pPr>
            <w:r w:rsidRPr="007601C9">
              <w:rPr>
                <w:rFonts w:ascii="Arial Unicode" w:hAnsi="Arial Unicode" w:cs="Calibri"/>
                <w:color w:val="000000"/>
                <w:sz w:val="14"/>
                <w:szCs w:val="14"/>
              </w:rPr>
              <w:t xml:space="preserve">Макароны бездожжевым тестом, в зависимости от сорта и качества муки; А (мука из твердой пшеницы), Б (мука из мягкой стеклообразной пшеницы), В (мука из пшеници, которой пекут хлеб) предварительно упакованы и без упакожки. Безапасность по гигиеническим нормам </w:t>
            </w:r>
            <w:r w:rsidRPr="00A50030">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2 – </w:t>
            </w:r>
            <w:r w:rsidRPr="00A50030">
              <w:rPr>
                <w:rFonts w:ascii="Arial Unicode" w:hAnsi="Arial Unicode" w:cs="Calibri"/>
                <w:color w:val="000000"/>
                <w:sz w:val="14"/>
                <w:szCs w:val="14"/>
                <w:lang w:val="en-GB"/>
              </w:rPr>
              <w:t>III</w:t>
            </w:r>
            <w:r w:rsidRPr="007601C9">
              <w:rPr>
                <w:rFonts w:ascii="Arial Unicode" w:hAnsi="Arial Unicode" w:cs="Calibri"/>
                <w:color w:val="000000"/>
                <w:sz w:val="14"/>
                <w:szCs w:val="14"/>
              </w:rPr>
              <w:t xml:space="preserve"> – 4.9-1-2010 а маркировкаь по стстье  </w:t>
            </w:r>
            <w:r w:rsidRPr="00A50030">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8 </w:t>
            </w:r>
            <w:r w:rsidRPr="007601C9">
              <w:rPr>
                <w:rFonts w:ascii="Arial Unicode" w:hAnsi="Arial Unicode" w:cs="Sylfaen"/>
                <w:color w:val="000000"/>
                <w:sz w:val="14"/>
                <w:szCs w:val="14"/>
              </w:rPr>
              <w:t>РА &lt;&lt;</w:t>
            </w:r>
            <w:r w:rsidRPr="007601C9">
              <w:rPr>
                <w:rFonts w:ascii="Arial Unicode" w:hAnsi="Arial Unicode" w:cs="Calibri"/>
                <w:color w:val="000000"/>
                <w:sz w:val="14"/>
                <w:szCs w:val="14"/>
              </w:rPr>
              <w:t xml:space="preserve"> О </w:t>
            </w:r>
            <w:r w:rsidRPr="007601C9">
              <w:rPr>
                <w:rFonts w:ascii="Arial Unicode" w:hAnsi="Arial Unicode" w:cs="Calibri"/>
                <w:color w:val="000000"/>
                <w:sz w:val="14"/>
                <w:szCs w:val="14"/>
              </w:rPr>
              <w:lastRenderedPageBreak/>
              <w:t xml:space="preserve">безапасности пищевых продуктов&gt;&gt;. </w:t>
            </w:r>
          </w:p>
        </w:tc>
        <w:tc>
          <w:tcPr>
            <w:tcW w:w="1085" w:type="dxa"/>
            <w:gridSpan w:val="2"/>
          </w:tcPr>
          <w:p w:rsidR="00D106CA" w:rsidRPr="004F7F4D" w:rsidRDefault="004F7F4D" w:rsidP="00D5125A">
            <w:pPr>
              <w:rPr>
                <w:lang w:val="en-US"/>
              </w:rPr>
            </w:pPr>
            <w:proofErr w:type="spellStart"/>
            <w:r>
              <w:rPr>
                <w:lang w:val="en-US"/>
              </w:rPr>
              <w:lastRenderedPageBreak/>
              <w:t>кг</w:t>
            </w:r>
            <w:proofErr w:type="spellEnd"/>
          </w:p>
        </w:tc>
        <w:tc>
          <w:tcPr>
            <w:tcW w:w="1559" w:type="dxa"/>
          </w:tcPr>
          <w:p w:rsidR="00D106CA" w:rsidRPr="00B138F3" w:rsidRDefault="00D106CA" w:rsidP="00D5125A">
            <w:pPr>
              <w:widowControl w:val="0"/>
              <w:jc w:val="center"/>
              <w:rPr>
                <w:rFonts w:ascii="GHEA Grapalat" w:hAnsi="GHEA Grapalat"/>
                <w:sz w:val="16"/>
                <w:szCs w:val="16"/>
              </w:rPr>
            </w:pPr>
          </w:p>
        </w:tc>
        <w:tc>
          <w:tcPr>
            <w:tcW w:w="1134" w:type="dxa"/>
          </w:tcPr>
          <w:p w:rsidR="00D106CA" w:rsidRPr="00B138F3" w:rsidRDefault="00D106CA" w:rsidP="00D5125A">
            <w:pPr>
              <w:widowControl w:val="0"/>
              <w:jc w:val="center"/>
              <w:rPr>
                <w:rFonts w:ascii="GHEA Grapalat" w:hAnsi="GHEA Grapalat"/>
                <w:sz w:val="16"/>
                <w:szCs w:val="16"/>
              </w:rPr>
            </w:pPr>
          </w:p>
        </w:tc>
        <w:tc>
          <w:tcPr>
            <w:tcW w:w="580" w:type="dxa"/>
          </w:tcPr>
          <w:p w:rsidR="00D106CA" w:rsidRPr="0081065A" w:rsidRDefault="0081065A" w:rsidP="00D5125A">
            <w:pPr>
              <w:rPr>
                <w:rFonts w:ascii="Sylfaen" w:hAnsi="Sylfaen"/>
                <w:sz w:val="18"/>
                <w:szCs w:val="18"/>
              </w:rPr>
            </w:pPr>
            <w:r>
              <w:rPr>
                <w:rFonts w:ascii="Sylfaen" w:hAnsi="Sylfaen"/>
                <w:sz w:val="18"/>
                <w:szCs w:val="18"/>
              </w:rPr>
              <w:t>305</w:t>
            </w:r>
          </w:p>
        </w:tc>
        <w:tc>
          <w:tcPr>
            <w:tcW w:w="1091" w:type="dxa"/>
          </w:tcPr>
          <w:p w:rsidR="00D106CA" w:rsidRPr="00B8102A" w:rsidRDefault="00D314CE" w:rsidP="00D5125A">
            <w:pPr>
              <w:rPr>
                <w:rFonts w:ascii="GHEA Grapalat" w:hAnsi="GHEA Grapalat"/>
                <w:color w:val="000000"/>
              </w:rPr>
            </w:pPr>
            <w:r w:rsidRPr="00B8102A">
              <w:rPr>
                <w:rFonts w:ascii="GHEA Grapalat" w:hAnsi="GHEA Grapalat"/>
                <w:color w:val="000000"/>
              </w:rPr>
              <w:t>г.</w:t>
            </w:r>
            <w:r>
              <w:rPr>
                <w:rFonts w:ascii="Sylfaen" w:hAnsi="Sylfaen"/>
                <w:color w:val="000000"/>
                <w:lang w:val="en-US"/>
              </w:rPr>
              <w:t>Kапан,Дзорк3</w:t>
            </w:r>
          </w:p>
        </w:tc>
        <w:tc>
          <w:tcPr>
            <w:tcW w:w="1003" w:type="dxa"/>
          </w:tcPr>
          <w:p w:rsidR="00D106CA" w:rsidRPr="0081065A" w:rsidRDefault="0081065A" w:rsidP="00D5125A">
            <w:pPr>
              <w:rPr>
                <w:rFonts w:ascii="Sylfaen" w:hAnsi="Sylfaen"/>
                <w:sz w:val="18"/>
                <w:szCs w:val="18"/>
              </w:rPr>
            </w:pPr>
            <w:r>
              <w:rPr>
                <w:rFonts w:ascii="Sylfaen" w:hAnsi="Sylfaen"/>
                <w:sz w:val="18"/>
                <w:szCs w:val="18"/>
              </w:rPr>
              <w:t>305</w:t>
            </w:r>
          </w:p>
        </w:tc>
        <w:tc>
          <w:tcPr>
            <w:tcW w:w="1226" w:type="dxa"/>
          </w:tcPr>
          <w:p w:rsidR="00D106CA" w:rsidRPr="00E42385" w:rsidRDefault="00E25845" w:rsidP="00D5125A">
            <w:pPr>
              <w:widowControl w:val="0"/>
              <w:jc w:val="center"/>
              <w:rPr>
                <w:sz w:val="16"/>
                <w:szCs w:val="16"/>
              </w:rPr>
            </w:pPr>
            <w:r>
              <w:rPr>
                <w:rFonts w:ascii="GHEA Grapalat" w:hAnsi="GHEA Grapalat"/>
                <w:sz w:val="16"/>
                <w:szCs w:val="16"/>
                <w:lang w:val="en-US"/>
              </w:rPr>
              <w:t>08.01.2020-25.12.2020</w:t>
            </w:r>
          </w:p>
        </w:tc>
      </w:tr>
      <w:tr w:rsidR="00D106CA" w:rsidRPr="00B138F3" w:rsidTr="0081065A">
        <w:trPr>
          <w:gridAfter w:val="1"/>
          <w:wAfter w:w="8" w:type="dxa"/>
          <w:trHeight w:val="2384"/>
          <w:jc w:val="center"/>
        </w:trPr>
        <w:tc>
          <w:tcPr>
            <w:tcW w:w="1242" w:type="dxa"/>
          </w:tcPr>
          <w:p w:rsidR="00D106CA" w:rsidRPr="00FA0050" w:rsidRDefault="00D106CA" w:rsidP="0037512E">
            <w:pPr>
              <w:widowControl w:val="0"/>
              <w:jc w:val="center"/>
              <w:rPr>
                <w:rFonts w:ascii="GHEA Grapalat" w:hAnsi="GHEA Grapalat"/>
                <w:sz w:val="16"/>
                <w:szCs w:val="16"/>
                <w:lang w:val="en-GB"/>
              </w:rPr>
            </w:pPr>
            <w:r>
              <w:rPr>
                <w:rFonts w:ascii="GHEA Grapalat" w:hAnsi="GHEA Grapalat"/>
                <w:sz w:val="16"/>
                <w:szCs w:val="16"/>
                <w:lang w:val="en-GB"/>
              </w:rPr>
              <w:t>8</w:t>
            </w:r>
          </w:p>
        </w:tc>
        <w:tc>
          <w:tcPr>
            <w:tcW w:w="2059" w:type="dxa"/>
            <w:vAlign w:val="bottom"/>
          </w:tcPr>
          <w:p w:rsidR="00D106CA" w:rsidRPr="004F7F4D" w:rsidRDefault="004F7F4D" w:rsidP="0037512E">
            <w:pPr>
              <w:rPr>
                <w:rFonts w:ascii="Calibri" w:hAnsi="Calibri" w:cs="Calibri"/>
                <w:sz w:val="18"/>
                <w:szCs w:val="18"/>
                <w:lang w:val="en-US"/>
              </w:rPr>
            </w:pPr>
            <w:r>
              <w:rPr>
                <w:rFonts w:ascii="Calibri" w:hAnsi="Calibri" w:cs="Calibri"/>
                <w:sz w:val="18"/>
                <w:szCs w:val="18"/>
                <w:lang w:val="en-US"/>
              </w:rPr>
              <w:t>15614200</w:t>
            </w:r>
          </w:p>
        </w:tc>
        <w:tc>
          <w:tcPr>
            <w:tcW w:w="1701" w:type="dxa"/>
            <w:gridSpan w:val="2"/>
          </w:tcPr>
          <w:p w:rsidR="00D106CA" w:rsidRDefault="00D106CA" w:rsidP="0037512E">
            <w:pPr>
              <w:rPr>
                <w:lang w:val="en-GB"/>
              </w:rPr>
            </w:pPr>
          </w:p>
          <w:p w:rsidR="00D106CA" w:rsidRDefault="00D106CA" w:rsidP="0037512E">
            <w:pPr>
              <w:rPr>
                <w:lang w:val="en-GB"/>
              </w:rPr>
            </w:pPr>
          </w:p>
          <w:p w:rsidR="00D106CA" w:rsidRDefault="00D106CA" w:rsidP="0037512E">
            <w:pPr>
              <w:rPr>
                <w:lang w:val="en-GB"/>
              </w:rPr>
            </w:pPr>
          </w:p>
          <w:p w:rsidR="00D106CA" w:rsidRDefault="00D106CA" w:rsidP="0037512E">
            <w:pPr>
              <w:rPr>
                <w:lang w:val="en-GB"/>
              </w:rPr>
            </w:pPr>
            <w:proofErr w:type="spellStart"/>
            <w:r>
              <w:rPr>
                <w:lang w:val="en-GB"/>
              </w:rPr>
              <w:t>Рис</w:t>
            </w:r>
            <w:proofErr w:type="spellEnd"/>
          </w:p>
          <w:p w:rsidR="00D106CA" w:rsidRPr="00FA0050" w:rsidRDefault="00D106CA" w:rsidP="0037512E">
            <w:pPr>
              <w:rPr>
                <w:lang w:val="en-GB"/>
              </w:rPr>
            </w:pPr>
          </w:p>
        </w:tc>
        <w:tc>
          <w:tcPr>
            <w:tcW w:w="1275" w:type="dxa"/>
            <w:gridSpan w:val="2"/>
          </w:tcPr>
          <w:p w:rsidR="00D106CA" w:rsidRPr="00B138F3" w:rsidRDefault="00D106CA" w:rsidP="0037512E">
            <w:pPr>
              <w:widowControl w:val="0"/>
              <w:jc w:val="center"/>
              <w:rPr>
                <w:rFonts w:ascii="GHEA Grapalat" w:hAnsi="GHEA Grapalat"/>
                <w:sz w:val="16"/>
                <w:szCs w:val="16"/>
              </w:rPr>
            </w:pPr>
          </w:p>
        </w:tc>
        <w:tc>
          <w:tcPr>
            <w:tcW w:w="2631" w:type="dxa"/>
            <w:vAlign w:val="center"/>
          </w:tcPr>
          <w:p w:rsidR="00D106CA" w:rsidRPr="007601C9" w:rsidRDefault="00D106CA" w:rsidP="0037512E">
            <w:pPr>
              <w:rPr>
                <w:rFonts w:ascii="Arial Unicode" w:hAnsi="Arial Unicode" w:cs="Calibri"/>
                <w:color w:val="000000"/>
                <w:sz w:val="14"/>
                <w:szCs w:val="14"/>
              </w:rPr>
            </w:pPr>
            <w:r w:rsidRPr="007601C9">
              <w:rPr>
                <w:rFonts w:ascii="Arial Unicode" w:hAnsi="Arial Unicode" w:cs="Calibri"/>
                <w:color w:val="000000"/>
                <w:sz w:val="14"/>
                <w:szCs w:val="14"/>
              </w:rPr>
              <w:t xml:space="preserve">Белый,крупный, высокий длинного или крупного типа , не сломанныый, по ширине делятся на 1-4 типа, зависимости от типа влажности от 13% до15% срок упаковки. ГОСТ 26 791-89. Безапасность  и маркировка по решению Армении 11 янвяря 2007г. Подтверждение решением </w:t>
            </w:r>
            <w:r w:rsidRPr="00E87445">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 22 по статье </w:t>
            </w:r>
            <w:r w:rsidRPr="00E87445">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 8  закона РА &lt;&lt;О безапасности пищевых продуктов&gt;&gt; о технических правил, предъявляемых к требованиям к пшеницы по производству, сохранению и использованию.</w:t>
            </w:r>
          </w:p>
        </w:tc>
        <w:tc>
          <w:tcPr>
            <w:tcW w:w="1085" w:type="dxa"/>
            <w:gridSpan w:val="2"/>
            <w:vAlign w:val="center"/>
          </w:tcPr>
          <w:p w:rsidR="00D106CA" w:rsidRPr="004F7F4D" w:rsidRDefault="004F7F4D" w:rsidP="0037512E">
            <w:pPr>
              <w:jc w:val="center"/>
              <w:rPr>
                <w:rFonts w:ascii="Arial Unicode" w:hAnsi="Arial Unicode" w:cs="Calibri"/>
                <w:color w:val="000000"/>
                <w:sz w:val="22"/>
                <w:szCs w:val="22"/>
                <w:lang w:val="en-US"/>
              </w:rPr>
            </w:pPr>
            <w:proofErr w:type="spellStart"/>
            <w:r>
              <w:rPr>
                <w:rFonts w:ascii="Arial Unicode" w:hAnsi="Arial Unicode" w:cs="Calibri"/>
                <w:color w:val="000000"/>
                <w:sz w:val="22"/>
                <w:szCs w:val="22"/>
                <w:lang w:val="en-US"/>
              </w:rPr>
              <w:t>кг</w:t>
            </w:r>
            <w:proofErr w:type="spellEnd"/>
          </w:p>
        </w:tc>
        <w:tc>
          <w:tcPr>
            <w:tcW w:w="1559" w:type="dxa"/>
          </w:tcPr>
          <w:p w:rsidR="00D106CA" w:rsidRPr="00B138F3" w:rsidRDefault="00D106CA" w:rsidP="0037512E">
            <w:pPr>
              <w:widowControl w:val="0"/>
              <w:jc w:val="center"/>
              <w:rPr>
                <w:rFonts w:ascii="GHEA Grapalat" w:hAnsi="GHEA Grapalat"/>
                <w:sz w:val="16"/>
                <w:szCs w:val="16"/>
              </w:rPr>
            </w:pPr>
          </w:p>
        </w:tc>
        <w:tc>
          <w:tcPr>
            <w:tcW w:w="1134" w:type="dxa"/>
          </w:tcPr>
          <w:p w:rsidR="00D106CA" w:rsidRPr="00B138F3" w:rsidRDefault="00D106CA" w:rsidP="0037512E">
            <w:pPr>
              <w:widowControl w:val="0"/>
              <w:jc w:val="center"/>
              <w:rPr>
                <w:rFonts w:ascii="GHEA Grapalat" w:hAnsi="GHEA Grapalat"/>
                <w:sz w:val="16"/>
                <w:szCs w:val="16"/>
              </w:rPr>
            </w:pPr>
          </w:p>
        </w:tc>
        <w:tc>
          <w:tcPr>
            <w:tcW w:w="580" w:type="dxa"/>
          </w:tcPr>
          <w:p w:rsidR="00D106CA" w:rsidRPr="004F7F4D" w:rsidRDefault="004F7F4D" w:rsidP="0037512E">
            <w:pPr>
              <w:rPr>
                <w:rFonts w:ascii="Arial Armenian" w:hAnsi="Arial Armenian"/>
                <w:sz w:val="18"/>
                <w:szCs w:val="18"/>
                <w:lang w:val="en-US"/>
              </w:rPr>
            </w:pPr>
            <w:r>
              <w:rPr>
                <w:rFonts w:ascii="Arial Armenian" w:hAnsi="Arial Armenian"/>
                <w:sz w:val="18"/>
                <w:szCs w:val="18"/>
                <w:lang w:val="en-US"/>
              </w:rPr>
              <w:t>95</w:t>
            </w:r>
          </w:p>
        </w:tc>
        <w:tc>
          <w:tcPr>
            <w:tcW w:w="1091" w:type="dxa"/>
          </w:tcPr>
          <w:p w:rsidR="00D106CA" w:rsidRDefault="00D314CE" w:rsidP="0037512E">
            <w:r w:rsidRPr="00B8102A">
              <w:rPr>
                <w:rFonts w:ascii="GHEA Grapalat" w:hAnsi="GHEA Grapalat"/>
                <w:color w:val="000000"/>
              </w:rPr>
              <w:t>г.</w:t>
            </w:r>
            <w:r>
              <w:rPr>
                <w:rFonts w:ascii="Sylfaen" w:hAnsi="Sylfaen"/>
                <w:color w:val="000000"/>
                <w:lang w:val="en-US"/>
              </w:rPr>
              <w:t>Kапан,Дзорк3</w:t>
            </w:r>
          </w:p>
        </w:tc>
        <w:tc>
          <w:tcPr>
            <w:tcW w:w="1003" w:type="dxa"/>
          </w:tcPr>
          <w:p w:rsidR="00D106CA" w:rsidRPr="004F7F4D" w:rsidRDefault="004F7F4D" w:rsidP="0037512E">
            <w:pPr>
              <w:rPr>
                <w:rFonts w:ascii="Arial Armenian" w:hAnsi="Arial Armenian"/>
                <w:sz w:val="18"/>
                <w:szCs w:val="18"/>
                <w:lang w:val="en-US"/>
              </w:rPr>
            </w:pPr>
            <w:r>
              <w:rPr>
                <w:rFonts w:ascii="Arial Armenian" w:hAnsi="Arial Armenian"/>
                <w:sz w:val="18"/>
                <w:szCs w:val="18"/>
                <w:lang w:val="en-US"/>
              </w:rPr>
              <w:t>95</w:t>
            </w:r>
          </w:p>
        </w:tc>
        <w:tc>
          <w:tcPr>
            <w:tcW w:w="1226" w:type="dxa"/>
          </w:tcPr>
          <w:p w:rsidR="00D106CA" w:rsidRPr="00E42385" w:rsidRDefault="00E25845" w:rsidP="0037512E">
            <w:pPr>
              <w:widowControl w:val="0"/>
              <w:jc w:val="center"/>
              <w:rPr>
                <w:rFonts w:ascii="GHEA Grapalat" w:hAnsi="GHEA Grapalat"/>
                <w:sz w:val="16"/>
                <w:szCs w:val="16"/>
              </w:rPr>
            </w:pPr>
            <w:r>
              <w:rPr>
                <w:rFonts w:ascii="GHEA Grapalat" w:hAnsi="GHEA Grapalat"/>
                <w:sz w:val="16"/>
                <w:szCs w:val="16"/>
                <w:lang w:val="en-US"/>
              </w:rPr>
              <w:t>08.01.2020-25.12.2020</w:t>
            </w:r>
          </w:p>
        </w:tc>
      </w:tr>
      <w:tr w:rsidR="00D106CA" w:rsidRPr="00B138F3" w:rsidTr="0081065A">
        <w:trPr>
          <w:gridAfter w:val="1"/>
          <w:wAfter w:w="8" w:type="dxa"/>
          <w:trHeight w:val="246"/>
          <w:jc w:val="center"/>
        </w:trPr>
        <w:tc>
          <w:tcPr>
            <w:tcW w:w="1242" w:type="dxa"/>
          </w:tcPr>
          <w:p w:rsidR="00D106CA" w:rsidRPr="00D106CA" w:rsidRDefault="007900B0" w:rsidP="007900B0">
            <w:pPr>
              <w:widowControl w:val="0"/>
              <w:rPr>
                <w:rFonts w:ascii="GHEA Grapalat" w:hAnsi="GHEA Grapalat"/>
                <w:sz w:val="16"/>
                <w:szCs w:val="16"/>
                <w:lang w:val="en-US"/>
              </w:rPr>
            </w:pPr>
            <w:r>
              <w:rPr>
                <w:rFonts w:ascii="GHEA Grapalat" w:hAnsi="GHEA Grapalat"/>
                <w:sz w:val="16"/>
                <w:szCs w:val="16"/>
                <w:lang w:val="en-US"/>
              </w:rPr>
              <w:t>9</w:t>
            </w:r>
          </w:p>
        </w:tc>
        <w:tc>
          <w:tcPr>
            <w:tcW w:w="2059" w:type="dxa"/>
            <w:vAlign w:val="bottom"/>
          </w:tcPr>
          <w:p w:rsidR="00D106CA" w:rsidRPr="004F7F4D" w:rsidRDefault="00D314CE" w:rsidP="00396FF3">
            <w:pPr>
              <w:rPr>
                <w:rFonts w:ascii="Calibri" w:hAnsi="Calibri" w:cs="Calibri"/>
                <w:sz w:val="18"/>
                <w:szCs w:val="18"/>
                <w:lang w:val="en-US"/>
              </w:rPr>
            </w:pPr>
            <w:r>
              <w:rPr>
                <w:rFonts w:ascii="GHEA Grapalat" w:hAnsi="GHEA Grapalat"/>
                <w:sz w:val="16"/>
                <w:szCs w:val="16"/>
                <w:lang w:val="en-US"/>
              </w:rPr>
              <w:t>915619000</w:t>
            </w:r>
          </w:p>
        </w:tc>
        <w:tc>
          <w:tcPr>
            <w:tcW w:w="1701" w:type="dxa"/>
            <w:gridSpan w:val="2"/>
          </w:tcPr>
          <w:p w:rsidR="00D106CA" w:rsidRPr="00A17756" w:rsidRDefault="00A17756" w:rsidP="00396FF3">
            <w:pPr>
              <w:rPr>
                <w:lang w:val="en-GB"/>
              </w:rPr>
            </w:pPr>
            <w:r>
              <w:br/>
            </w:r>
            <w:r>
              <w:rPr>
                <w:rFonts w:ascii="Arial" w:hAnsi="Arial" w:cs="Arial"/>
                <w:color w:val="222222"/>
                <w:shd w:val="clear" w:color="auto" w:fill="F8F9FA"/>
                <w:lang w:val="en-US"/>
              </w:rPr>
              <w:t>З</w:t>
            </w:r>
            <w:r w:rsidRPr="00A17756">
              <w:rPr>
                <w:rFonts w:ascii="Arial" w:hAnsi="Arial" w:cs="Arial"/>
                <w:color w:val="222222"/>
                <w:shd w:val="clear" w:color="auto" w:fill="F8F9FA"/>
              </w:rPr>
              <w:t>ерна хариссы</w:t>
            </w:r>
          </w:p>
        </w:tc>
        <w:tc>
          <w:tcPr>
            <w:tcW w:w="1275" w:type="dxa"/>
            <w:gridSpan w:val="2"/>
          </w:tcPr>
          <w:p w:rsidR="00D106CA" w:rsidRPr="00B138F3" w:rsidRDefault="00D106CA" w:rsidP="00396FF3">
            <w:pPr>
              <w:widowControl w:val="0"/>
              <w:jc w:val="center"/>
              <w:rPr>
                <w:rFonts w:ascii="GHEA Grapalat" w:hAnsi="GHEA Grapalat"/>
                <w:sz w:val="16"/>
                <w:szCs w:val="16"/>
              </w:rPr>
            </w:pPr>
          </w:p>
        </w:tc>
        <w:tc>
          <w:tcPr>
            <w:tcW w:w="2631" w:type="dxa"/>
            <w:vAlign w:val="center"/>
          </w:tcPr>
          <w:p w:rsidR="007900B0" w:rsidRPr="007900B0" w:rsidRDefault="007900B0" w:rsidP="007900B0">
            <w:pPr>
              <w:pStyle w:val="HTMLPreformatted"/>
              <w:shd w:val="clear" w:color="auto" w:fill="F8F9FA"/>
              <w:spacing w:line="540" w:lineRule="atLeast"/>
              <w:rPr>
                <w:rFonts w:ascii="inherit" w:hAnsi="inherit"/>
                <w:color w:val="222222"/>
                <w:sz w:val="14"/>
                <w:szCs w:val="14"/>
              </w:rPr>
            </w:pPr>
            <w:r w:rsidRPr="007900B0">
              <w:rPr>
                <w:rFonts w:ascii="inherit" w:hAnsi="inherit"/>
                <w:color w:val="222222"/>
                <w:sz w:val="14"/>
                <w:szCs w:val="14"/>
              </w:rPr>
              <w:t>влажность не более 14,0%, зерна не менее 97,5%, с заводскими мешками, ГОСТ 7022-97. Безопасность и маркировка: N 2-III-4.9-01-2010 Гигиенические нормативы, Правительство Республики Армения, 2007 Technical</w:t>
            </w:r>
            <w:r w:rsidRPr="007900B0">
              <w:rPr>
                <w:rFonts w:ascii="Sylfaen" w:hAnsi="Sylfaen" w:cs="Sylfaen"/>
                <w:color w:val="222222"/>
                <w:sz w:val="14"/>
                <w:szCs w:val="14"/>
              </w:rPr>
              <w:t>եխնիկ</w:t>
            </w:r>
            <w:r w:rsidRPr="007900B0">
              <w:rPr>
                <w:rFonts w:ascii="Times New Roman" w:hAnsi="Times New Roman" w:cs="Times New Roman"/>
                <w:color w:val="222222"/>
                <w:sz w:val="14"/>
                <w:szCs w:val="14"/>
              </w:rPr>
              <w:t xml:space="preserve"> Технический регламент о требованиях к зерновым культурам, их производству, хранению, переработке и уборке, утвержденный Указом № 22-N от 11 января 2008 г. и </w:t>
            </w:r>
            <w:r w:rsidRPr="007900B0">
              <w:rPr>
                <w:rFonts w:ascii="Times New Roman" w:hAnsi="Times New Roman" w:cs="Times New Roman"/>
                <w:color w:val="222222"/>
                <w:sz w:val="14"/>
                <w:szCs w:val="14"/>
              </w:rPr>
              <w:lastRenderedPageBreak/>
              <w:t>статьей 8 Закона РА «О безопасности пищевых продуктов</w:t>
            </w:r>
            <w:r w:rsidRPr="007900B0">
              <w:rPr>
                <w:rFonts w:ascii="inherit" w:hAnsi="inherit"/>
                <w:color w:val="222222"/>
                <w:sz w:val="14"/>
                <w:szCs w:val="14"/>
              </w:rPr>
              <w:t>»</w:t>
            </w:r>
          </w:p>
          <w:p w:rsidR="007900B0" w:rsidRPr="007900B0" w:rsidRDefault="007900B0" w:rsidP="007900B0">
            <w:pPr>
              <w:rPr>
                <w:sz w:val="16"/>
                <w:szCs w:val="16"/>
              </w:rPr>
            </w:pPr>
          </w:p>
          <w:p w:rsidR="00D106CA" w:rsidRPr="007900B0" w:rsidRDefault="00D106CA" w:rsidP="00396FF3">
            <w:pPr>
              <w:jc w:val="center"/>
              <w:rPr>
                <w:rFonts w:ascii="Arial Unicode" w:hAnsi="Arial Unicode" w:cs="Calibri"/>
                <w:color w:val="000000"/>
                <w:sz w:val="14"/>
                <w:szCs w:val="14"/>
              </w:rPr>
            </w:pPr>
          </w:p>
        </w:tc>
        <w:tc>
          <w:tcPr>
            <w:tcW w:w="1085" w:type="dxa"/>
            <w:gridSpan w:val="2"/>
            <w:vAlign w:val="center"/>
          </w:tcPr>
          <w:p w:rsidR="00D106CA" w:rsidRPr="004F7F4D" w:rsidRDefault="004F7F4D" w:rsidP="00396FF3">
            <w:pPr>
              <w:jc w:val="center"/>
              <w:rPr>
                <w:rFonts w:ascii="Arial Unicode" w:hAnsi="Arial Unicode" w:cs="Calibri"/>
                <w:color w:val="000000"/>
                <w:sz w:val="22"/>
                <w:szCs w:val="22"/>
                <w:lang w:val="en-US"/>
              </w:rPr>
            </w:pPr>
            <w:proofErr w:type="spellStart"/>
            <w:r>
              <w:rPr>
                <w:rFonts w:ascii="Arial Unicode" w:hAnsi="Arial Unicode" w:cs="Calibri"/>
                <w:color w:val="000000"/>
                <w:sz w:val="22"/>
                <w:szCs w:val="22"/>
                <w:lang w:val="en-US"/>
              </w:rPr>
              <w:lastRenderedPageBreak/>
              <w:t>кг</w:t>
            </w:r>
            <w:proofErr w:type="spellEnd"/>
          </w:p>
        </w:tc>
        <w:tc>
          <w:tcPr>
            <w:tcW w:w="1559" w:type="dxa"/>
          </w:tcPr>
          <w:p w:rsidR="00D106CA" w:rsidRPr="00B138F3" w:rsidRDefault="00D106CA" w:rsidP="00396FF3">
            <w:pPr>
              <w:widowControl w:val="0"/>
              <w:jc w:val="center"/>
              <w:rPr>
                <w:rFonts w:ascii="GHEA Grapalat" w:hAnsi="GHEA Grapalat"/>
                <w:sz w:val="16"/>
                <w:szCs w:val="16"/>
              </w:rPr>
            </w:pPr>
          </w:p>
        </w:tc>
        <w:tc>
          <w:tcPr>
            <w:tcW w:w="1134" w:type="dxa"/>
          </w:tcPr>
          <w:p w:rsidR="00D106CA" w:rsidRPr="00B138F3" w:rsidRDefault="00D106CA" w:rsidP="00396FF3">
            <w:pPr>
              <w:widowControl w:val="0"/>
              <w:jc w:val="center"/>
              <w:rPr>
                <w:rFonts w:ascii="GHEA Grapalat" w:hAnsi="GHEA Grapalat"/>
                <w:sz w:val="16"/>
                <w:szCs w:val="16"/>
              </w:rPr>
            </w:pPr>
          </w:p>
        </w:tc>
        <w:tc>
          <w:tcPr>
            <w:tcW w:w="580" w:type="dxa"/>
          </w:tcPr>
          <w:p w:rsidR="00D106CA" w:rsidRPr="0081065A" w:rsidRDefault="0081065A" w:rsidP="00396FF3">
            <w:pPr>
              <w:rPr>
                <w:rFonts w:asciiTheme="minorHAnsi" w:hAnsiTheme="minorHAnsi"/>
                <w:sz w:val="18"/>
                <w:szCs w:val="18"/>
              </w:rPr>
            </w:pPr>
            <w:r>
              <w:rPr>
                <w:rFonts w:asciiTheme="minorHAnsi" w:hAnsiTheme="minorHAnsi"/>
                <w:sz w:val="18"/>
                <w:szCs w:val="18"/>
              </w:rPr>
              <w:t>287</w:t>
            </w:r>
          </w:p>
        </w:tc>
        <w:tc>
          <w:tcPr>
            <w:tcW w:w="1091" w:type="dxa"/>
          </w:tcPr>
          <w:p w:rsidR="00D106CA" w:rsidRDefault="00D314CE" w:rsidP="00396FF3">
            <w:r w:rsidRPr="00B8102A">
              <w:rPr>
                <w:rFonts w:ascii="GHEA Grapalat" w:hAnsi="GHEA Grapalat"/>
                <w:color w:val="000000"/>
              </w:rPr>
              <w:t>г.</w:t>
            </w:r>
            <w:proofErr w:type="spellStart"/>
            <w:r>
              <w:rPr>
                <w:rFonts w:ascii="Sylfaen" w:hAnsi="Sylfaen"/>
                <w:color w:val="000000"/>
                <w:lang w:val="en-US"/>
              </w:rPr>
              <w:t>Kапан</w:t>
            </w:r>
            <w:proofErr w:type="spellEnd"/>
            <w:r w:rsidR="0081065A">
              <w:rPr>
                <w:rFonts w:ascii="Sylfaen" w:hAnsi="Sylfaen"/>
                <w:color w:val="000000"/>
              </w:rPr>
              <w:t xml:space="preserve"> </w:t>
            </w:r>
            <w:r>
              <w:rPr>
                <w:rFonts w:ascii="Sylfaen" w:hAnsi="Sylfaen"/>
                <w:color w:val="000000"/>
                <w:lang w:val="en-US"/>
              </w:rPr>
              <w:t>Дзорк3</w:t>
            </w:r>
          </w:p>
        </w:tc>
        <w:tc>
          <w:tcPr>
            <w:tcW w:w="1003" w:type="dxa"/>
          </w:tcPr>
          <w:p w:rsidR="00D106CA" w:rsidRPr="0081065A" w:rsidRDefault="0081065A" w:rsidP="00396FF3">
            <w:pPr>
              <w:rPr>
                <w:rFonts w:asciiTheme="minorHAnsi" w:hAnsiTheme="minorHAnsi"/>
                <w:sz w:val="18"/>
                <w:szCs w:val="18"/>
              </w:rPr>
            </w:pPr>
            <w:r>
              <w:rPr>
                <w:rFonts w:asciiTheme="minorHAnsi" w:hAnsiTheme="minorHAnsi"/>
                <w:sz w:val="18"/>
                <w:szCs w:val="18"/>
              </w:rPr>
              <w:t>287</w:t>
            </w:r>
          </w:p>
        </w:tc>
        <w:tc>
          <w:tcPr>
            <w:tcW w:w="1226" w:type="dxa"/>
          </w:tcPr>
          <w:p w:rsidR="00D106CA" w:rsidRPr="00E42385" w:rsidRDefault="00E25845" w:rsidP="00396FF3">
            <w:pPr>
              <w:widowControl w:val="0"/>
              <w:jc w:val="center"/>
              <w:rPr>
                <w:rFonts w:ascii="GHEA Grapalat" w:hAnsi="GHEA Grapalat"/>
                <w:sz w:val="16"/>
                <w:szCs w:val="16"/>
              </w:rPr>
            </w:pPr>
            <w:r>
              <w:rPr>
                <w:rFonts w:ascii="GHEA Grapalat" w:hAnsi="GHEA Grapalat"/>
                <w:sz w:val="16"/>
                <w:szCs w:val="16"/>
                <w:lang w:val="en-US"/>
              </w:rPr>
              <w:t>08.01.2020-25.12.2020</w:t>
            </w:r>
          </w:p>
        </w:tc>
      </w:tr>
      <w:tr w:rsidR="00D106CA" w:rsidRPr="00B138F3" w:rsidTr="0081065A">
        <w:trPr>
          <w:gridAfter w:val="1"/>
          <w:wAfter w:w="8" w:type="dxa"/>
          <w:trHeight w:val="2286"/>
          <w:jc w:val="center"/>
        </w:trPr>
        <w:tc>
          <w:tcPr>
            <w:tcW w:w="1242" w:type="dxa"/>
          </w:tcPr>
          <w:p w:rsidR="00D106CA" w:rsidRPr="00FA0050" w:rsidRDefault="00D106CA" w:rsidP="00396FF3">
            <w:pPr>
              <w:widowControl w:val="0"/>
              <w:jc w:val="center"/>
              <w:rPr>
                <w:rFonts w:ascii="GHEA Grapalat" w:hAnsi="GHEA Grapalat"/>
                <w:sz w:val="16"/>
                <w:szCs w:val="16"/>
                <w:lang w:val="en-GB"/>
              </w:rPr>
            </w:pPr>
            <w:r>
              <w:rPr>
                <w:rFonts w:ascii="GHEA Grapalat" w:hAnsi="GHEA Grapalat"/>
                <w:sz w:val="16"/>
                <w:szCs w:val="16"/>
                <w:lang w:val="en-GB"/>
              </w:rPr>
              <w:t>10</w:t>
            </w:r>
          </w:p>
        </w:tc>
        <w:tc>
          <w:tcPr>
            <w:tcW w:w="2059" w:type="dxa"/>
            <w:vAlign w:val="bottom"/>
          </w:tcPr>
          <w:p w:rsidR="00D106CA" w:rsidRDefault="00D106CA" w:rsidP="00396FF3">
            <w:pPr>
              <w:rPr>
                <w:rFonts w:ascii="Sylfaen" w:hAnsi="Sylfaen" w:cs="Calibri"/>
                <w:sz w:val="18"/>
                <w:szCs w:val="18"/>
                <w:lang w:val="hy-AM"/>
              </w:rPr>
            </w:pPr>
          </w:p>
          <w:p w:rsidR="00D106CA" w:rsidRPr="004F7F4D" w:rsidRDefault="004F7F4D" w:rsidP="00396FF3">
            <w:pPr>
              <w:rPr>
                <w:rFonts w:ascii="Calibri" w:hAnsi="Calibri" w:cs="Calibri"/>
                <w:sz w:val="18"/>
                <w:szCs w:val="18"/>
                <w:lang w:val="en-US"/>
              </w:rPr>
            </w:pPr>
            <w:r>
              <w:rPr>
                <w:rFonts w:ascii="Calibri" w:hAnsi="Calibri" w:cs="Calibri"/>
                <w:sz w:val="18"/>
                <w:szCs w:val="18"/>
                <w:lang w:val="en-US"/>
              </w:rPr>
              <w:t>15421100</w:t>
            </w:r>
          </w:p>
        </w:tc>
        <w:tc>
          <w:tcPr>
            <w:tcW w:w="1701" w:type="dxa"/>
            <w:gridSpan w:val="2"/>
          </w:tcPr>
          <w:p w:rsidR="00D106CA" w:rsidRDefault="00D106CA" w:rsidP="00396FF3"/>
          <w:p w:rsidR="00D106CA" w:rsidRDefault="00D106CA" w:rsidP="00396FF3"/>
          <w:p w:rsidR="00D106CA" w:rsidRDefault="00D106CA" w:rsidP="00396FF3"/>
          <w:p w:rsidR="00D106CA" w:rsidRDefault="00D106CA" w:rsidP="00396FF3">
            <w:r w:rsidRPr="0059075B">
              <w:t>Растительное масло</w:t>
            </w:r>
          </w:p>
        </w:tc>
        <w:tc>
          <w:tcPr>
            <w:tcW w:w="1275" w:type="dxa"/>
            <w:gridSpan w:val="2"/>
          </w:tcPr>
          <w:p w:rsidR="00D106CA" w:rsidRPr="00B138F3" w:rsidRDefault="00D106CA" w:rsidP="00396FF3">
            <w:pPr>
              <w:widowControl w:val="0"/>
              <w:jc w:val="center"/>
              <w:rPr>
                <w:rFonts w:ascii="GHEA Grapalat" w:hAnsi="GHEA Grapalat"/>
                <w:sz w:val="16"/>
                <w:szCs w:val="16"/>
              </w:rPr>
            </w:pPr>
          </w:p>
        </w:tc>
        <w:tc>
          <w:tcPr>
            <w:tcW w:w="2631" w:type="dxa"/>
            <w:vAlign w:val="center"/>
          </w:tcPr>
          <w:p w:rsidR="00D106CA" w:rsidRPr="00C82FB7" w:rsidRDefault="00D106CA" w:rsidP="00C82FB7">
            <w:pPr>
              <w:jc w:val="center"/>
              <w:rPr>
                <w:rFonts w:ascii="Arial Unicode" w:hAnsi="Arial Unicode" w:cs="Calibri"/>
                <w:color w:val="000000"/>
                <w:sz w:val="14"/>
                <w:szCs w:val="14"/>
              </w:rPr>
            </w:pPr>
            <w:r w:rsidRPr="00C82FB7">
              <w:rPr>
                <w:rFonts w:ascii="Arial Unicode" w:hAnsi="Arial Unicode" w:cs="Sylfaen"/>
                <w:color w:val="000000"/>
                <w:sz w:val="14"/>
                <w:szCs w:val="14"/>
              </w:rPr>
              <w:t>Изготовлено путем отжима и отжима семян подсолнечника, высокого качества, рафинированного, без запаха, расфасовано в бутылки объемом до 5 л.</w:t>
            </w:r>
            <w:r w:rsidRPr="007601C9">
              <w:rPr>
                <w:rFonts w:ascii="Arial Unicode" w:hAnsi="Arial Unicode" w:cs="Sylfaen"/>
                <w:color w:val="000000"/>
                <w:sz w:val="14"/>
                <w:szCs w:val="14"/>
              </w:rPr>
              <w:t>ГОСТ 11 29-93.</w:t>
            </w:r>
            <w:r w:rsidRPr="00C82FB7">
              <w:rPr>
                <w:rFonts w:ascii="Arial Unicode" w:hAnsi="Arial Unicode" w:cs="Sylfaen"/>
                <w:color w:val="000000"/>
                <w:sz w:val="14"/>
                <w:szCs w:val="14"/>
              </w:rPr>
              <w:t>Безопасность</w:t>
            </w:r>
            <w:r w:rsidRPr="007601C9">
              <w:rPr>
                <w:rFonts w:ascii="Arial Unicode" w:hAnsi="Arial Unicode" w:cs="Sylfaen"/>
                <w:color w:val="000000"/>
                <w:sz w:val="14"/>
                <w:szCs w:val="14"/>
              </w:rPr>
              <w:t xml:space="preserve"> по гигиеническим нормам</w:t>
            </w:r>
            <w:r w:rsidRPr="00C82FB7">
              <w:rPr>
                <w:rFonts w:ascii="Arial Unicode" w:hAnsi="Arial Unicode" w:cs="Sylfaen"/>
                <w:color w:val="000000"/>
                <w:sz w:val="14"/>
                <w:szCs w:val="14"/>
              </w:rPr>
              <w:t>№</w:t>
            </w:r>
            <w:r w:rsidRPr="007601C9">
              <w:rPr>
                <w:rFonts w:ascii="Arial Unicode" w:hAnsi="Arial Unicode" w:cs="Sylfaen"/>
                <w:color w:val="000000"/>
                <w:sz w:val="14"/>
                <w:szCs w:val="14"/>
              </w:rPr>
              <w:t xml:space="preserve"> 2-</w:t>
            </w:r>
            <w:r w:rsidRPr="00C82FB7">
              <w:rPr>
                <w:rFonts w:ascii="Arial Unicode" w:hAnsi="Arial Unicode" w:cs="Sylfaen"/>
                <w:color w:val="000000"/>
                <w:sz w:val="14"/>
                <w:szCs w:val="14"/>
                <w:lang w:val="en-GB"/>
              </w:rPr>
              <w:t>III</w:t>
            </w:r>
            <w:r w:rsidRPr="007601C9">
              <w:rPr>
                <w:rFonts w:ascii="Arial Unicode" w:hAnsi="Arial Unicode" w:cs="Sylfaen"/>
                <w:color w:val="000000"/>
                <w:sz w:val="14"/>
                <w:szCs w:val="14"/>
              </w:rPr>
              <w:t xml:space="preserve">-4.9-01-2010 и по стстье </w:t>
            </w:r>
            <w:r w:rsidRPr="00C82FB7">
              <w:rPr>
                <w:rFonts w:ascii="Arial Unicode" w:hAnsi="Arial Unicode" w:cs="Sylfaen"/>
                <w:color w:val="000000"/>
                <w:sz w:val="14"/>
                <w:szCs w:val="14"/>
              </w:rPr>
              <w:t xml:space="preserve"> №</w:t>
            </w:r>
            <w:r w:rsidRPr="007601C9">
              <w:rPr>
                <w:rFonts w:ascii="Arial Unicode" w:hAnsi="Arial Unicode" w:cs="Sylfaen"/>
                <w:color w:val="000000"/>
                <w:sz w:val="14"/>
                <w:szCs w:val="14"/>
              </w:rPr>
              <w:t xml:space="preserve"> 8 Закону РА &lt;&lt;</w:t>
            </w:r>
            <w:r w:rsidRPr="007601C9">
              <w:rPr>
                <w:rFonts w:ascii="Arial Unicode" w:hAnsi="Arial Unicode" w:cs="Calibri"/>
                <w:color w:val="000000"/>
                <w:sz w:val="14"/>
                <w:szCs w:val="14"/>
              </w:rPr>
              <w:t xml:space="preserve">О безапасности пищевых продуктов&gt;&gt;. </w:t>
            </w:r>
            <w:r w:rsidRPr="00C82FB7">
              <w:rPr>
                <w:rFonts w:ascii="Arial Unicode" w:hAnsi="Arial Unicode" w:cs="Sylfaen"/>
                <w:color w:val="000000"/>
                <w:sz w:val="14"/>
                <w:szCs w:val="14"/>
              </w:rPr>
              <w:t xml:space="preserve">Остаточный срок </w:t>
            </w:r>
            <w:proofErr w:type="spellStart"/>
            <w:r w:rsidRPr="00C82FB7">
              <w:rPr>
                <w:rFonts w:ascii="Arial Unicode" w:hAnsi="Arial Unicode" w:cs="Sylfaen"/>
                <w:color w:val="000000"/>
                <w:sz w:val="14"/>
                <w:szCs w:val="14"/>
                <w:lang w:val="en-GB"/>
              </w:rPr>
              <w:t>годности</w:t>
            </w:r>
            <w:proofErr w:type="spellEnd"/>
            <w:r w:rsidRPr="00C82FB7">
              <w:rPr>
                <w:rFonts w:ascii="Arial Unicode" w:hAnsi="Arial Unicode" w:cs="Sylfaen"/>
                <w:color w:val="000000"/>
                <w:sz w:val="14"/>
                <w:szCs w:val="14"/>
              </w:rPr>
              <w:t xml:space="preserve"> не менее 80%. </w:t>
            </w:r>
          </w:p>
        </w:tc>
        <w:tc>
          <w:tcPr>
            <w:tcW w:w="1085" w:type="dxa"/>
            <w:gridSpan w:val="2"/>
            <w:vAlign w:val="center"/>
          </w:tcPr>
          <w:p w:rsidR="00D106CA" w:rsidRPr="009E5B41" w:rsidRDefault="00D106CA" w:rsidP="00396FF3">
            <w:pPr>
              <w:jc w:val="center"/>
              <w:rPr>
                <w:rFonts w:ascii="Arial Unicode" w:hAnsi="Arial Unicode" w:cs="Calibri"/>
                <w:color w:val="000000"/>
                <w:sz w:val="22"/>
                <w:szCs w:val="22"/>
                <w:highlight w:val="yellow"/>
              </w:rPr>
            </w:pPr>
            <w:r w:rsidRPr="00D46836">
              <w:t>л</w:t>
            </w:r>
          </w:p>
        </w:tc>
        <w:tc>
          <w:tcPr>
            <w:tcW w:w="1559" w:type="dxa"/>
          </w:tcPr>
          <w:p w:rsidR="00D106CA" w:rsidRPr="00B138F3" w:rsidRDefault="00D106CA" w:rsidP="00396FF3">
            <w:pPr>
              <w:widowControl w:val="0"/>
              <w:jc w:val="center"/>
              <w:rPr>
                <w:rFonts w:ascii="GHEA Grapalat" w:hAnsi="GHEA Grapalat"/>
                <w:sz w:val="16"/>
                <w:szCs w:val="16"/>
              </w:rPr>
            </w:pPr>
          </w:p>
        </w:tc>
        <w:tc>
          <w:tcPr>
            <w:tcW w:w="1134" w:type="dxa"/>
          </w:tcPr>
          <w:p w:rsidR="00D106CA" w:rsidRPr="00B138F3" w:rsidRDefault="00D106CA" w:rsidP="00396FF3">
            <w:pPr>
              <w:widowControl w:val="0"/>
              <w:jc w:val="center"/>
              <w:rPr>
                <w:rFonts w:ascii="GHEA Grapalat" w:hAnsi="GHEA Grapalat"/>
                <w:sz w:val="16"/>
                <w:szCs w:val="16"/>
              </w:rPr>
            </w:pPr>
          </w:p>
        </w:tc>
        <w:tc>
          <w:tcPr>
            <w:tcW w:w="580" w:type="dxa"/>
          </w:tcPr>
          <w:p w:rsidR="00D106CA" w:rsidRPr="00D97434" w:rsidRDefault="00D97434" w:rsidP="00396FF3">
            <w:pPr>
              <w:rPr>
                <w:rFonts w:ascii="Sylfaen" w:hAnsi="Sylfaen"/>
                <w:sz w:val="18"/>
                <w:szCs w:val="18"/>
              </w:rPr>
            </w:pPr>
            <w:r>
              <w:rPr>
                <w:rFonts w:ascii="Sylfaen" w:hAnsi="Sylfaen"/>
                <w:sz w:val="18"/>
                <w:szCs w:val="18"/>
              </w:rPr>
              <w:t>297</w:t>
            </w:r>
          </w:p>
        </w:tc>
        <w:tc>
          <w:tcPr>
            <w:tcW w:w="1091" w:type="dxa"/>
          </w:tcPr>
          <w:p w:rsidR="00D106CA" w:rsidRDefault="00D314CE" w:rsidP="00396FF3">
            <w:r w:rsidRPr="00B8102A">
              <w:rPr>
                <w:rFonts w:ascii="GHEA Grapalat" w:hAnsi="GHEA Grapalat"/>
                <w:color w:val="000000"/>
              </w:rPr>
              <w:t>г.</w:t>
            </w:r>
            <w:r>
              <w:rPr>
                <w:rFonts w:ascii="Sylfaen" w:hAnsi="Sylfaen"/>
                <w:color w:val="000000"/>
                <w:lang w:val="en-US"/>
              </w:rPr>
              <w:t>Kапан,Дзорк3</w:t>
            </w:r>
          </w:p>
        </w:tc>
        <w:tc>
          <w:tcPr>
            <w:tcW w:w="1003" w:type="dxa"/>
          </w:tcPr>
          <w:p w:rsidR="00D106CA" w:rsidRPr="00D97434" w:rsidRDefault="00D97434" w:rsidP="00396FF3">
            <w:pPr>
              <w:rPr>
                <w:rFonts w:ascii="Sylfaen" w:hAnsi="Sylfaen"/>
                <w:sz w:val="18"/>
                <w:szCs w:val="18"/>
              </w:rPr>
            </w:pPr>
            <w:r>
              <w:rPr>
                <w:rFonts w:ascii="Sylfaen" w:hAnsi="Sylfaen"/>
                <w:sz w:val="18"/>
                <w:szCs w:val="18"/>
              </w:rPr>
              <w:t>297</w:t>
            </w:r>
          </w:p>
        </w:tc>
        <w:tc>
          <w:tcPr>
            <w:tcW w:w="1226" w:type="dxa"/>
          </w:tcPr>
          <w:p w:rsidR="00D106CA" w:rsidRPr="00E42385" w:rsidRDefault="00E25845" w:rsidP="00396FF3">
            <w:pPr>
              <w:widowControl w:val="0"/>
              <w:jc w:val="center"/>
              <w:rPr>
                <w:rFonts w:ascii="GHEA Grapalat" w:hAnsi="GHEA Grapalat"/>
                <w:sz w:val="16"/>
                <w:szCs w:val="16"/>
              </w:rPr>
            </w:pPr>
            <w:r>
              <w:rPr>
                <w:rFonts w:ascii="GHEA Grapalat" w:hAnsi="GHEA Grapalat"/>
                <w:sz w:val="16"/>
                <w:szCs w:val="16"/>
                <w:lang w:val="en-US"/>
              </w:rPr>
              <w:t>08.01.2020-25.12.2020</w:t>
            </w:r>
          </w:p>
        </w:tc>
      </w:tr>
      <w:tr w:rsidR="00D314CE" w:rsidRPr="00B138F3" w:rsidTr="0081065A">
        <w:trPr>
          <w:gridAfter w:val="1"/>
          <w:wAfter w:w="8" w:type="dxa"/>
          <w:trHeight w:val="2286"/>
          <w:jc w:val="center"/>
        </w:trPr>
        <w:tc>
          <w:tcPr>
            <w:tcW w:w="1242" w:type="dxa"/>
          </w:tcPr>
          <w:p w:rsidR="00D314CE" w:rsidRPr="00D106CA" w:rsidRDefault="00D314CE" w:rsidP="00243137">
            <w:pPr>
              <w:widowControl w:val="0"/>
              <w:jc w:val="center"/>
              <w:rPr>
                <w:rFonts w:ascii="GHEA Grapalat" w:hAnsi="GHEA Grapalat"/>
                <w:sz w:val="16"/>
                <w:szCs w:val="16"/>
                <w:lang w:val="en-US"/>
              </w:rPr>
            </w:pPr>
            <w:r>
              <w:rPr>
                <w:rFonts w:ascii="GHEA Grapalat" w:hAnsi="GHEA Grapalat"/>
                <w:sz w:val="16"/>
                <w:szCs w:val="16"/>
                <w:lang w:val="en-US"/>
              </w:rPr>
              <w:t>11</w:t>
            </w:r>
          </w:p>
        </w:tc>
        <w:tc>
          <w:tcPr>
            <w:tcW w:w="2059" w:type="dxa"/>
            <w:vAlign w:val="bottom"/>
          </w:tcPr>
          <w:p w:rsidR="00D314CE" w:rsidRPr="004F7F4D" w:rsidRDefault="00D314CE" w:rsidP="00243137">
            <w:pPr>
              <w:rPr>
                <w:rFonts w:ascii="Calibri" w:hAnsi="Calibri" w:cs="Calibri"/>
                <w:sz w:val="18"/>
                <w:szCs w:val="18"/>
                <w:lang w:val="en-US"/>
              </w:rPr>
            </w:pPr>
            <w:r>
              <w:rPr>
                <w:rFonts w:ascii="Calibri" w:hAnsi="Calibri" w:cs="Calibri"/>
                <w:sz w:val="18"/>
                <w:szCs w:val="18"/>
                <w:lang w:val="en-US"/>
              </w:rPr>
              <w:t>15112160</w:t>
            </w:r>
          </w:p>
        </w:tc>
        <w:tc>
          <w:tcPr>
            <w:tcW w:w="1701" w:type="dxa"/>
            <w:gridSpan w:val="2"/>
          </w:tcPr>
          <w:p w:rsidR="00D314CE" w:rsidRDefault="00D314CE" w:rsidP="00243137">
            <w:pPr>
              <w:rPr>
                <w:lang w:val="en-GB"/>
              </w:rPr>
            </w:pPr>
          </w:p>
          <w:p w:rsidR="00D314CE" w:rsidRDefault="00D314CE" w:rsidP="00243137">
            <w:pPr>
              <w:rPr>
                <w:lang w:val="en-GB"/>
              </w:rPr>
            </w:pPr>
          </w:p>
          <w:p w:rsidR="00D314CE" w:rsidRPr="0062498F" w:rsidRDefault="00D314CE" w:rsidP="00243137">
            <w:pPr>
              <w:rPr>
                <w:lang w:val="en-GB"/>
              </w:rPr>
            </w:pPr>
            <w:proofErr w:type="spellStart"/>
            <w:r>
              <w:rPr>
                <w:lang w:val="en-GB"/>
              </w:rPr>
              <w:t>Куриная</w:t>
            </w:r>
            <w:proofErr w:type="spellEnd"/>
            <w:r>
              <w:rPr>
                <w:lang w:val="en-GB"/>
              </w:rPr>
              <w:t xml:space="preserve"> </w:t>
            </w:r>
            <w:proofErr w:type="spellStart"/>
            <w:r>
              <w:rPr>
                <w:lang w:val="en-GB"/>
              </w:rPr>
              <w:t>грудка</w:t>
            </w:r>
            <w:proofErr w:type="spellEnd"/>
          </w:p>
        </w:tc>
        <w:tc>
          <w:tcPr>
            <w:tcW w:w="1275" w:type="dxa"/>
            <w:gridSpan w:val="2"/>
          </w:tcPr>
          <w:p w:rsidR="00D314CE" w:rsidRPr="00B138F3" w:rsidRDefault="00D314CE" w:rsidP="00243137">
            <w:pPr>
              <w:widowControl w:val="0"/>
              <w:jc w:val="center"/>
              <w:rPr>
                <w:rFonts w:ascii="GHEA Grapalat" w:hAnsi="GHEA Grapalat"/>
                <w:sz w:val="16"/>
                <w:szCs w:val="16"/>
              </w:rPr>
            </w:pPr>
          </w:p>
        </w:tc>
        <w:tc>
          <w:tcPr>
            <w:tcW w:w="2631" w:type="dxa"/>
            <w:vAlign w:val="center"/>
          </w:tcPr>
          <w:p w:rsidR="00D314CE" w:rsidRPr="0062498F" w:rsidRDefault="00D314CE" w:rsidP="00243137">
            <w:pPr>
              <w:jc w:val="center"/>
              <w:rPr>
                <w:rFonts w:ascii="Arial Unicode" w:hAnsi="Arial Unicode" w:cs="Calibri"/>
                <w:color w:val="000000"/>
                <w:sz w:val="14"/>
                <w:szCs w:val="14"/>
                <w:lang w:val="en-GB"/>
              </w:rPr>
            </w:pPr>
            <w:r w:rsidRPr="007601C9">
              <w:rPr>
                <w:rFonts w:ascii="Arial Unicode" w:hAnsi="Arial Unicode" w:cs="Calibri"/>
                <w:color w:val="000000"/>
                <w:sz w:val="14"/>
                <w:szCs w:val="14"/>
              </w:rPr>
              <w:t>Замороженное куринное мясо, чистое, бескровное, без запахов, упакованное в полиэтиленовую пленку, ГОСТ 25391-82 безопасность и маркировка по решению</w:t>
            </w:r>
            <w:r>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 1560-Н 19 октября 2006г &lt;&lt;О технических правил и статья </w:t>
            </w:r>
            <w:r>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 8 закона РА о безапасности пищевых продуктов&gt;&gt;. </w:t>
            </w:r>
            <w:r>
              <w:rPr>
                <w:rFonts w:ascii="Arial Unicode" w:hAnsi="Arial Unicode" w:cs="Calibri"/>
                <w:color w:val="000000"/>
                <w:sz w:val="14"/>
                <w:szCs w:val="14"/>
                <w:lang w:val="en-GB"/>
              </w:rPr>
              <w:t xml:space="preserve">О       </w:t>
            </w:r>
            <w:proofErr w:type="spellStart"/>
            <w:r>
              <w:rPr>
                <w:rFonts w:ascii="Arial Unicode" w:hAnsi="Arial Unicode" w:cs="Calibri"/>
                <w:color w:val="000000"/>
                <w:sz w:val="14"/>
                <w:szCs w:val="14"/>
                <w:lang w:val="en-GB"/>
              </w:rPr>
              <w:t>срок</w:t>
            </w:r>
            <w:proofErr w:type="spellEnd"/>
            <w:r>
              <w:rPr>
                <w:rFonts w:ascii="Arial Unicode" w:hAnsi="Arial Unicode" w:cs="Calibri"/>
                <w:color w:val="000000"/>
                <w:sz w:val="14"/>
                <w:szCs w:val="14"/>
                <w:lang w:val="en-GB"/>
              </w:rPr>
              <w:t xml:space="preserve"> </w:t>
            </w:r>
            <w:proofErr w:type="spellStart"/>
            <w:r>
              <w:rPr>
                <w:rFonts w:ascii="Arial Unicode" w:hAnsi="Arial Unicode" w:cs="Calibri"/>
                <w:color w:val="000000"/>
                <w:sz w:val="14"/>
                <w:szCs w:val="14"/>
                <w:lang w:val="en-GB"/>
              </w:rPr>
              <w:t>годности</w:t>
            </w:r>
            <w:proofErr w:type="spellEnd"/>
            <w:r>
              <w:rPr>
                <w:rFonts w:ascii="Arial Unicode" w:hAnsi="Arial Unicode" w:cs="Calibri"/>
                <w:color w:val="000000"/>
                <w:sz w:val="14"/>
                <w:szCs w:val="14"/>
                <w:lang w:val="en-GB"/>
              </w:rPr>
              <w:t xml:space="preserve"> 80%.</w:t>
            </w:r>
          </w:p>
        </w:tc>
        <w:tc>
          <w:tcPr>
            <w:tcW w:w="1085" w:type="dxa"/>
            <w:gridSpan w:val="2"/>
            <w:vAlign w:val="center"/>
          </w:tcPr>
          <w:p w:rsidR="00D314CE" w:rsidRPr="004F7F4D" w:rsidRDefault="00D314CE" w:rsidP="00243137">
            <w:pPr>
              <w:jc w:val="center"/>
              <w:rPr>
                <w:rFonts w:ascii="Arial Unicode" w:hAnsi="Arial Unicode" w:cs="Calibri"/>
                <w:color w:val="000000"/>
                <w:sz w:val="22"/>
                <w:szCs w:val="22"/>
                <w:lang w:val="en-US"/>
              </w:rPr>
            </w:pPr>
            <w:proofErr w:type="spellStart"/>
            <w:r>
              <w:rPr>
                <w:rFonts w:ascii="Arial Unicode" w:hAnsi="Arial Unicode" w:cs="Calibri"/>
                <w:color w:val="000000"/>
                <w:sz w:val="22"/>
                <w:szCs w:val="22"/>
                <w:lang w:val="en-US"/>
              </w:rPr>
              <w:t>кг</w:t>
            </w:r>
            <w:proofErr w:type="spellEnd"/>
          </w:p>
        </w:tc>
        <w:tc>
          <w:tcPr>
            <w:tcW w:w="1559" w:type="dxa"/>
          </w:tcPr>
          <w:p w:rsidR="00D314CE" w:rsidRPr="00B138F3" w:rsidRDefault="00D314CE" w:rsidP="00243137">
            <w:pPr>
              <w:widowControl w:val="0"/>
              <w:jc w:val="center"/>
              <w:rPr>
                <w:rFonts w:ascii="GHEA Grapalat" w:hAnsi="GHEA Grapalat"/>
                <w:sz w:val="16"/>
                <w:szCs w:val="16"/>
              </w:rPr>
            </w:pPr>
          </w:p>
        </w:tc>
        <w:tc>
          <w:tcPr>
            <w:tcW w:w="1134" w:type="dxa"/>
          </w:tcPr>
          <w:p w:rsidR="00D314CE" w:rsidRPr="00B138F3" w:rsidRDefault="00D314CE" w:rsidP="00243137">
            <w:pPr>
              <w:widowControl w:val="0"/>
              <w:jc w:val="center"/>
              <w:rPr>
                <w:rFonts w:ascii="GHEA Grapalat" w:hAnsi="GHEA Grapalat"/>
                <w:sz w:val="16"/>
                <w:szCs w:val="16"/>
              </w:rPr>
            </w:pPr>
          </w:p>
        </w:tc>
        <w:tc>
          <w:tcPr>
            <w:tcW w:w="580" w:type="dxa"/>
          </w:tcPr>
          <w:p w:rsidR="00D314CE" w:rsidRPr="00D97434" w:rsidRDefault="00D97434" w:rsidP="00243137">
            <w:pPr>
              <w:rPr>
                <w:rFonts w:asciiTheme="minorHAnsi" w:hAnsiTheme="minorHAnsi"/>
                <w:sz w:val="18"/>
                <w:szCs w:val="18"/>
              </w:rPr>
            </w:pPr>
            <w:r>
              <w:rPr>
                <w:rFonts w:asciiTheme="minorHAnsi" w:hAnsiTheme="minorHAnsi"/>
                <w:sz w:val="18"/>
                <w:szCs w:val="18"/>
              </w:rPr>
              <w:t>221</w:t>
            </w:r>
          </w:p>
        </w:tc>
        <w:tc>
          <w:tcPr>
            <w:tcW w:w="1091" w:type="dxa"/>
          </w:tcPr>
          <w:p w:rsidR="00D314CE" w:rsidRDefault="00D314CE" w:rsidP="00243137">
            <w:r w:rsidRPr="00B8102A">
              <w:rPr>
                <w:rFonts w:ascii="GHEA Grapalat" w:hAnsi="GHEA Grapalat"/>
                <w:color w:val="000000"/>
              </w:rPr>
              <w:t>г.</w:t>
            </w:r>
            <w:r>
              <w:rPr>
                <w:rFonts w:ascii="Sylfaen" w:hAnsi="Sylfaen"/>
                <w:color w:val="000000"/>
                <w:lang w:val="en-US"/>
              </w:rPr>
              <w:t>Kапан,Дзорк3</w:t>
            </w:r>
          </w:p>
        </w:tc>
        <w:tc>
          <w:tcPr>
            <w:tcW w:w="1003" w:type="dxa"/>
          </w:tcPr>
          <w:p w:rsidR="00D314CE" w:rsidRPr="00D97434" w:rsidRDefault="00D97434" w:rsidP="00243137">
            <w:pPr>
              <w:rPr>
                <w:rFonts w:asciiTheme="minorHAnsi" w:hAnsiTheme="minorHAnsi"/>
                <w:sz w:val="18"/>
                <w:szCs w:val="18"/>
              </w:rPr>
            </w:pPr>
            <w:r>
              <w:rPr>
                <w:rFonts w:asciiTheme="minorHAnsi" w:hAnsiTheme="minorHAnsi"/>
                <w:sz w:val="18"/>
                <w:szCs w:val="18"/>
              </w:rPr>
              <w:t>221</w:t>
            </w:r>
          </w:p>
        </w:tc>
        <w:tc>
          <w:tcPr>
            <w:tcW w:w="1226" w:type="dxa"/>
          </w:tcPr>
          <w:p w:rsidR="00D314CE" w:rsidRPr="00E42385" w:rsidRDefault="00E25845" w:rsidP="00243137">
            <w:pPr>
              <w:widowControl w:val="0"/>
              <w:jc w:val="center"/>
              <w:rPr>
                <w:rFonts w:ascii="GHEA Grapalat" w:hAnsi="GHEA Grapalat"/>
                <w:sz w:val="16"/>
                <w:szCs w:val="16"/>
              </w:rPr>
            </w:pPr>
            <w:r>
              <w:rPr>
                <w:rFonts w:ascii="GHEA Grapalat" w:hAnsi="GHEA Grapalat"/>
                <w:sz w:val="16"/>
                <w:szCs w:val="16"/>
                <w:lang w:val="en-US"/>
              </w:rPr>
              <w:t>08.01.2020-25.12.2020</w:t>
            </w:r>
          </w:p>
        </w:tc>
      </w:tr>
      <w:tr w:rsidR="00F42A8C" w:rsidRPr="00B138F3" w:rsidTr="0081065A">
        <w:trPr>
          <w:gridAfter w:val="1"/>
          <w:wAfter w:w="8" w:type="dxa"/>
          <w:trHeight w:val="2286"/>
          <w:jc w:val="center"/>
        </w:trPr>
        <w:tc>
          <w:tcPr>
            <w:tcW w:w="1242" w:type="dxa"/>
          </w:tcPr>
          <w:p w:rsidR="00F42A8C" w:rsidRDefault="00F42A8C" w:rsidP="00396FF3">
            <w:pPr>
              <w:widowControl w:val="0"/>
              <w:jc w:val="center"/>
              <w:rPr>
                <w:rFonts w:ascii="GHEA Grapalat" w:hAnsi="GHEA Grapalat"/>
                <w:sz w:val="16"/>
                <w:szCs w:val="16"/>
                <w:lang w:val="en-GB"/>
              </w:rPr>
            </w:pPr>
            <w:r>
              <w:rPr>
                <w:rFonts w:ascii="GHEA Grapalat" w:hAnsi="GHEA Grapalat"/>
                <w:sz w:val="16"/>
                <w:szCs w:val="16"/>
                <w:lang w:val="en-GB"/>
              </w:rPr>
              <w:t>12</w:t>
            </w:r>
          </w:p>
        </w:tc>
        <w:tc>
          <w:tcPr>
            <w:tcW w:w="2059" w:type="dxa"/>
            <w:vAlign w:val="bottom"/>
          </w:tcPr>
          <w:p w:rsidR="00F42A8C" w:rsidRPr="00A17756" w:rsidRDefault="00F42A8C" w:rsidP="00396FF3">
            <w:pPr>
              <w:rPr>
                <w:rFonts w:ascii="Sylfaen" w:hAnsi="Sylfaen" w:cs="Calibri"/>
                <w:sz w:val="18"/>
                <w:szCs w:val="18"/>
                <w:lang w:val="en-US"/>
              </w:rPr>
            </w:pPr>
            <w:r>
              <w:rPr>
                <w:rFonts w:ascii="Sylfaen" w:hAnsi="Sylfaen" w:cs="Calibri"/>
                <w:sz w:val="18"/>
                <w:szCs w:val="18"/>
                <w:lang w:val="en-US"/>
              </w:rPr>
              <w:t>1583100</w:t>
            </w:r>
          </w:p>
        </w:tc>
        <w:tc>
          <w:tcPr>
            <w:tcW w:w="1701" w:type="dxa"/>
            <w:gridSpan w:val="2"/>
          </w:tcPr>
          <w:p w:rsidR="00F42A8C" w:rsidRPr="00A17756" w:rsidRDefault="00F42A8C" w:rsidP="00396FF3">
            <w:pPr>
              <w:rPr>
                <w:lang w:val="en-US"/>
              </w:rPr>
            </w:pPr>
            <w:r>
              <w:rPr>
                <w:lang w:val="en-US"/>
              </w:rPr>
              <w:t>САХАР</w:t>
            </w:r>
          </w:p>
        </w:tc>
        <w:tc>
          <w:tcPr>
            <w:tcW w:w="1275" w:type="dxa"/>
            <w:gridSpan w:val="2"/>
          </w:tcPr>
          <w:p w:rsidR="00F42A8C" w:rsidRPr="00B138F3" w:rsidRDefault="00F42A8C" w:rsidP="00396FF3">
            <w:pPr>
              <w:widowControl w:val="0"/>
              <w:jc w:val="center"/>
              <w:rPr>
                <w:rFonts w:ascii="GHEA Grapalat" w:hAnsi="GHEA Grapalat"/>
                <w:sz w:val="16"/>
                <w:szCs w:val="16"/>
              </w:rPr>
            </w:pPr>
          </w:p>
        </w:tc>
        <w:tc>
          <w:tcPr>
            <w:tcW w:w="2631" w:type="dxa"/>
            <w:vAlign w:val="center"/>
          </w:tcPr>
          <w:p w:rsidR="00F42A8C" w:rsidRPr="0056393A" w:rsidRDefault="00F42A8C" w:rsidP="00A17756">
            <w:pPr>
              <w:rPr>
                <w:sz w:val="20"/>
                <w:szCs w:val="20"/>
              </w:rPr>
            </w:pPr>
            <w:r w:rsidRPr="0056393A">
              <w:rPr>
                <w:sz w:val="20"/>
                <w:szCs w:val="20"/>
              </w:rPr>
              <w:br/>
            </w:r>
            <w:r w:rsidRPr="0056393A">
              <w:rPr>
                <w:rFonts w:ascii="Arial" w:hAnsi="Arial" w:cs="Arial"/>
                <w:color w:val="222222"/>
                <w:sz w:val="20"/>
                <w:szCs w:val="20"/>
                <w:shd w:val="clear" w:color="auto" w:fill="F8F9FA"/>
              </w:rPr>
              <w:t xml:space="preserve">Белый, объемный, сладкий, без запаха или запаха (как в сухом состоянии, так и в растворе). Раствор сахара должен быть прозрачным, без нерастворенных осадков и побочных продуктов, масса сахарозы не менее 99,75% (содержание сухого вещества), </w:t>
            </w:r>
            <w:r w:rsidRPr="0056393A">
              <w:rPr>
                <w:rFonts w:ascii="Arial" w:hAnsi="Arial" w:cs="Arial"/>
                <w:color w:val="222222"/>
                <w:sz w:val="20"/>
                <w:szCs w:val="20"/>
                <w:shd w:val="clear" w:color="auto" w:fill="F8F9FA"/>
              </w:rPr>
              <w:lastRenderedPageBreak/>
              <w:t>влажность не более 0,14%, массовая доля сахарозы: Не более 0,0003% по ГОСТ 21-94 или эквивалент. Безопасность согласно N 2-III-4.9-01-2010</w:t>
            </w:r>
          </w:p>
          <w:p w:rsidR="00F42A8C" w:rsidRPr="00C82FB7" w:rsidRDefault="00F42A8C" w:rsidP="00C82FB7">
            <w:pPr>
              <w:jc w:val="center"/>
              <w:rPr>
                <w:rFonts w:ascii="Arial Unicode" w:hAnsi="Arial Unicode" w:cs="Sylfaen"/>
                <w:color w:val="000000"/>
                <w:sz w:val="14"/>
                <w:szCs w:val="14"/>
              </w:rPr>
            </w:pPr>
          </w:p>
        </w:tc>
        <w:tc>
          <w:tcPr>
            <w:tcW w:w="1085" w:type="dxa"/>
            <w:gridSpan w:val="2"/>
            <w:vAlign w:val="center"/>
          </w:tcPr>
          <w:p w:rsidR="00F42A8C" w:rsidRPr="00D46836" w:rsidRDefault="00F42A8C" w:rsidP="00396FF3">
            <w:pPr>
              <w:jc w:val="center"/>
            </w:pPr>
            <w:proofErr w:type="spellStart"/>
            <w:r>
              <w:rPr>
                <w:rFonts w:ascii="Arial Unicode" w:hAnsi="Arial Unicode" w:cs="Calibri"/>
                <w:color w:val="000000"/>
                <w:sz w:val="22"/>
                <w:szCs w:val="22"/>
                <w:lang w:val="en-US"/>
              </w:rPr>
              <w:lastRenderedPageBreak/>
              <w:t>кг</w:t>
            </w:r>
            <w:proofErr w:type="spellEnd"/>
          </w:p>
        </w:tc>
        <w:tc>
          <w:tcPr>
            <w:tcW w:w="1559" w:type="dxa"/>
          </w:tcPr>
          <w:p w:rsidR="00F42A8C" w:rsidRPr="00B138F3" w:rsidRDefault="00F42A8C" w:rsidP="00396FF3">
            <w:pPr>
              <w:widowControl w:val="0"/>
              <w:jc w:val="center"/>
              <w:rPr>
                <w:rFonts w:ascii="GHEA Grapalat" w:hAnsi="GHEA Grapalat"/>
                <w:sz w:val="16"/>
                <w:szCs w:val="16"/>
              </w:rPr>
            </w:pPr>
          </w:p>
        </w:tc>
        <w:tc>
          <w:tcPr>
            <w:tcW w:w="1134" w:type="dxa"/>
          </w:tcPr>
          <w:p w:rsidR="00F42A8C" w:rsidRPr="00B138F3" w:rsidRDefault="00F42A8C" w:rsidP="00396FF3">
            <w:pPr>
              <w:widowControl w:val="0"/>
              <w:jc w:val="center"/>
              <w:rPr>
                <w:rFonts w:ascii="GHEA Grapalat" w:hAnsi="GHEA Grapalat"/>
                <w:sz w:val="16"/>
                <w:szCs w:val="16"/>
              </w:rPr>
            </w:pPr>
          </w:p>
        </w:tc>
        <w:tc>
          <w:tcPr>
            <w:tcW w:w="580" w:type="dxa"/>
          </w:tcPr>
          <w:p w:rsidR="00F42A8C" w:rsidRDefault="00F42A8C" w:rsidP="00396FF3">
            <w:pPr>
              <w:rPr>
                <w:rFonts w:ascii="Sylfaen" w:hAnsi="Sylfaen"/>
                <w:sz w:val="18"/>
                <w:szCs w:val="18"/>
                <w:lang w:val="en-US"/>
              </w:rPr>
            </w:pPr>
            <w:r>
              <w:rPr>
                <w:rFonts w:ascii="Sylfaen" w:hAnsi="Sylfaen"/>
                <w:sz w:val="18"/>
                <w:szCs w:val="18"/>
                <w:lang w:val="en-US"/>
              </w:rPr>
              <w:t>50</w:t>
            </w:r>
          </w:p>
        </w:tc>
        <w:tc>
          <w:tcPr>
            <w:tcW w:w="1091" w:type="dxa"/>
          </w:tcPr>
          <w:p w:rsidR="00F42A8C" w:rsidRDefault="00F42A8C" w:rsidP="00243137">
            <w:r w:rsidRPr="00B8102A">
              <w:rPr>
                <w:rFonts w:ascii="GHEA Grapalat" w:hAnsi="GHEA Grapalat"/>
                <w:color w:val="000000"/>
              </w:rPr>
              <w:t>г.</w:t>
            </w:r>
            <w:r>
              <w:rPr>
                <w:rFonts w:ascii="Sylfaen" w:hAnsi="Sylfaen"/>
                <w:color w:val="000000"/>
                <w:lang w:val="en-US"/>
              </w:rPr>
              <w:t>Kапан,Дзорк3</w:t>
            </w:r>
          </w:p>
        </w:tc>
        <w:tc>
          <w:tcPr>
            <w:tcW w:w="1003" w:type="dxa"/>
          </w:tcPr>
          <w:p w:rsidR="00F42A8C" w:rsidRDefault="00F42A8C" w:rsidP="00396FF3">
            <w:pPr>
              <w:rPr>
                <w:rFonts w:ascii="Sylfaen" w:hAnsi="Sylfaen"/>
                <w:sz w:val="18"/>
                <w:szCs w:val="18"/>
                <w:lang w:val="en-US"/>
              </w:rPr>
            </w:pPr>
            <w:r>
              <w:rPr>
                <w:rFonts w:ascii="Sylfaen" w:hAnsi="Sylfaen"/>
                <w:sz w:val="18"/>
                <w:szCs w:val="18"/>
                <w:lang w:val="en-US"/>
              </w:rPr>
              <w:t>50</w:t>
            </w:r>
          </w:p>
        </w:tc>
        <w:tc>
          <w:tcPr>
            <w:tcW w:w="1226" w:type="dxa"/>
          </w:tcPr>
          <w:p w:rsidR="00F42A8C" w:rsidRPr="00E42385" w:rsidRDefault="00E25845" w:rsidP="00396FF3">
            <w:pPr>
              <w:widowControl w:val="0"/>
              <w:jc w:val="center"/>
              <w:rPr>
                <w:rFonts w:ascii="GHEA Grapalat" w:hAnsi="GHEA Grapalat"/>
                <w:sz w:val="16"/>
                <w:szCs w:val="16"/>
              </w:rPr>
            </w:pPr>
            <w:r>
              <w:rPr>
                <w:rFonts w:ascii="GHEA Grapalat" w:hAnsi="GHEA Grapalat"/>
                <w:sz w:val="16"/>
                <w:szCs w:val="16"/>
                <w:lang w:val="en-US"/>
              </w:rPr>
              <w:t>08.01.2020-25.12.2020</w:t>
            </w:r>
          </w:p>
        </w:tc>
      </w:tr>
      <w:tr w:rsidR="00F42A8C" w:rsidRPr="00B138F3" w:rsidTr="0081065A">
        <w:trPr>
          <w:gridAfter w:val="1"/>
          <w:wAfter w:w="8" w:type="dxa"/>
          <w:trHeight w:val="2286"/>
          <w:jc w:val="center"/>
        </w:trPr>
        <w:tc>
          <w:tcPr>
            <w:tcW w:w="1242" w:type="dxa"/>
          </w:tcPr>
          <w:p w:rsidR="00F42A8C" w:rsidRDefault="00F42A8C" w:rsidP="00396FF3">
            <w:pPr>
              <w:widowControl w:val="0"/>
              <w:jc w:val="center"/>
              <w:rPr>
                <w:rFonts w:ascii="GHEA Grapalat" w:hAnsi="GHEA Grapalat"/>
                <w:sz w:val="16"/>
                <w:szCs w:val="16"/>
                <w:lang w:val="en-GB"/>
              </w:rPr>
            </w:pPr>
            <w:r>
              <w:rPr>
                <w:rFonts w:ascii="GHEA Grapalat" w:hAnsi="GHEA Grapalat"/>
                <w:sz w:val="16"/>
                <w:szCs w:val="16"/>
                <w:lang w:val="en-GB"/>
              </w:rPr>
              <w:t>13</w:t>
            </w:r>
          </w:p>
        </w:tc>
        <w:tc>
          <w:tcPr>
            <w:tcW w:w="2059" w:type="dxa"/>
            <w:vAlign w:val="bottom"/>
          </w:tcPr>
          <w:p w:rsidR="00F42A8C" w:rsidRPr="00A17756" w:rsidRDefault="00F42A8C" w:rsidP="00396FF3">
            <w:pPr>
              <w:rPr>
                <w:rFonts w:ascii="Sylfaen" w:hAnsi="Sylfaen" w:cs="Calibri"/>
                <w:sz w:val="18"/>
                <w:szCs w:val="18"/>
                <w:lang w:val="en-US"/>
              </w:rPr>
            </w:pPr>
            <w:r>
              <w:rPr>
                <w:rFonts w:ascii="Sylfaen" w:hAnsi="Sylfaen" w:cs="Calibri"/>
                <w:sz w:val="18"/>
                <w:szCs w:val="18"/>
                <w:lang w:val="en-US"/>
              </w:rPr>
              <w:t>15841000</w:t>
            </w:r>
          </w:p>
        </w:tc>
        <w:tc>
          <w:tcPr>
            <w:tcW w:w="1701" w:type="dxa"/>
            <w:gridSpan w:val="2"/>
          </w:tcPr>
          <w:p w:rsidR="00F42A8C" w:rsidRPr="00A17756" w:rsidRDefault="00F42A8C" w:rsidP="00396FF3">
            <w:pPr>
              <w:rPr>
                <w:lang w:val="en-US"/>
              </w:rPr>
            </w:pPr>
            <w:proofErr w:type="spellStart"/>
            <w:r>
              <w:rPr>
                <w:lang w:val="en-US"/>
              </w:rPr>
              <w:t>Какао</w:t>
            </w:r>
            <w:proofErr w:type="spellEnd"/>
          </w:p>
        </w:tc>
        <w:tc>
          <w:tcPr>
            <w:tcW w:w="1275" w:type="dxa"/>
            <w:gridSpan w:val="2"/>
          </w:tcPr>
          <w:p w:rsidR="00F42A8C" w:rsidRPr="00B138F3" w:rsidRDefault="00F42A8C" w:rsidP="00396FF3">
            <w:pPr>
              <w:widowControl w:val="0"/>
              <w:jc w:val="center"/>
              <w:rPr>
                <w:rFonts w:ascii="GHEA Grapalat" w:hAnsi="GHEA Grapalat"/>
                <w:sz w:val="16"/>
                <w:szCs w:val="16"/>
              </w:rPr>
            </w:pPr>
          </w:p>
        </w:tc>
        <w:tc>
          <w:tcPr>
            <w:tcW w:w="2631" w:type="dxa"/>
            <w:vAlign w:val="center"/>
          </w:tcPr>
          <w:p w:rsidR="00F42A8C" w:rsidRPr="00A17756" w:rsidRDefault="00F42A8C" w:rsidP="00A17756">
            <w:pPr>
              <w:pStyle w:val="HTMLPreformatted"/>
              <w:shd w:val="clear" w:color="auto" w:fill="F8F9FA"/>
              <w:spacing w:line="540" w:lineRule="atLeast"/>
              <w:rPr>
                <w:rFonts w:ascii="inherit" w:hAnsi="inherit"/>
                <w:color w:val="222222"/>
              </w:rPr>
            </w:pPr>
            <w:r w:rsidRPr="00A17756">
              <w:rPr>
                <w:rFonts w:ascii="inherit" w:hAnsi="inherit"/>
                <w:color w:val="222222"/>
              </w:rPr>
              <w:t xml:space="preserve">Влажность не более 6,0%, рН не более 7,1, дисперсия не менее 90,0%, завернутые в бумажные коробки и металлические или стеклянные банки, невзвешенные, ГОСТ 108-76, Безопасность и маркировка Статья N 2-III-4.9-01-2010 Гигиеническая </w:t>
            </w:r>
            <w:r w:rsidRPr="00F42A8C">
              <w:rPr>
                <w:rFonts w:ascii="Arial Unicode" w:hAnsi="Arial Unicode" w:cs="Calibri"/>
                <w:color w:val="000000"/>
                <w:sz w:val="22"/>
                <w:szCs w:val="22"/>
              </w:rPr>
              <w:t>кг</w:t>
            </w:r>
            <w:r w:rsidRPr="00A17756">
              <w:rPr>
                <w:rFonts w:ascii="inherit" w:hAnsi="inherit"/>
                <w:color w:val="222222"/>
              </w:rPr>
              <w:t xml:space="preserve"> практика и статья 8 </w:t>
            </w:r>
            <w:r w:rsidRPr="00A17756">
              <w:rPr>
                <w:rFonts w:ascii="inherit" w:hAnsi="inherit"/>
                <w:color w:val="222222"/>
              </w:rPr>
              <w:lastRenderedPageBreak/>
              <w:t>Закона РА о безопасности пищевых продуктов</w:t>
            </w:r>
          </w:p>
          <w:p w:rsidR="00F42A8C" w:rsidRPr="00A17756" w:rsidRDefault="00F42A8C" w:rsidP="00C82FB7">
            <w:pPr>
              <w:jc w:val="center"/>
              <w:rPr>
                <w:rFonts w:ascii="Arial Unicode" w:hAnsi="Arial Unicode" w:cs="Sylfaen"/>
                <w:color w:val="000000"/>
                <w:sz w:val="20"/>
                <w:szCs w:val="20"/>
              </w:rPr>
            </w:pPr>
          </w:p>
        </w:tc>
        <w:tc>
          <w:tcPr>
            <w:tcW w:w="1085" w:type="dxa"/>
            <w:gridSpan w:val="2"/>
            <w:vAlign w:val="center"/>
          </w:tcPr>
          <w:p w:rsidR="00F42A8C" w:rsidRPr="00F42A8C" w:rsidRDefault="00F42A8C" w:rsidP="00396FF3">
            <w:pPr>
              <w:jc w:val="center"/>
              <w:rPr>
                <w:lang w:val="en-US"/>
              </w:rPr>
            </w:pPr>
            <w:proofErr w:type="spellStart"/>
            <w:r>
              <w:rPr>
                <w:lang w:val="en-US"/>
              </w:rPr>
              <w:lastRenderedPageBreak/>
              <w:t>шт</w:t>
            </w:r>
            <w:proofErr w:type="spellEnd"/>
          </w:p>
        </w:tc>
        <w:tc>
          <w:tcPr>
            <w:tcW w:w="1559" w:type="dxa"/>
          </w:tcPr>
          <w:p w:rsidR="00F42A8C" w:rsidRPr="00B138F3" w:rsidRDefault="00F42A8C" w:rsidP="00396FF3">
            <w:pPr>
              <w:widowControl w:val="0"/>
              <w:jc w:val="center"/>
              <w:rPr>
                <w:rFonts w:ascii="GHEA Grapalat" w:hAnsi="GHEA Grapalat"/>
                <w:sz w:val="16"/>
                <w:szCs w:val="16"/>
              </w:rPr>
            </w:pPr>
          </w:p>
        </w:tc>
        <w:tc>
          <w:tcPr>
            <w:tcW w:w="1134" w:type="dxa"/>
          </w:tcPr>
          <w:p w:rsidR="00F42A8C" w:rsidRPr="00B138F3" w:rsidRDefault="00F42A8C" w:rsidP="00396FF3">
            <w:pPr>
              <w:widowControl w:val="0"/>
              <w:jc w:val="center"/>
              <w:rPr>
                <w:rFonts w:ascii="GHEA Grapalat" w:hAnsi="GHEA Grapalat"/>
                <w:sz w:val="16"/>
                <w:szCs w:val="16"/>
              </w:rPr>
            </w:pPr>
          </w:p>
        </w:tc>
        <w:tc>
          <w:tcPr>
            <w:tcW w:w="580" w:type="dxa"/>
          </w:tcPr>
          <w:p w:rsidR="00F42A8C" w:rsidRPr="00F42A8C" w:rsidRDefault="00F42A8C" w:rsidP="00396FF3">
            <w:pPr>
              <w:rPr>
                <w:rFonts w:ascii="Sylfaen" w:hAnsi="Sylfaen"/>
                <w:sz w:val="18"/>
                <w:szCs w:val="18"/>
                <w:lang w:val="en-US"/>
              </w:rPr>
            </w:pPr>
            <w:r>
              <w:rPr>
                <w:rFonts w:ascii="Sylfaen" w:hAnsi="Sylfaen"/>
                <w:sz w:val="18"/>
                <w:szCs w:val="18"/>
                <w:lang w:val="en-US"/>
              </w:rPr>
              <w:t>66</w:t>
            </w:r>
          </w:p>
        </w:tc>
        <w:tc>
          <w:tcPr>
            <w:tcW w:w="1091" w:type="dxa"/>
          </w:tcPr>
          <w:p w:rsidR="00F42A8C" w:rsidRDefault="00F42A8C" w:rsidP="00243137">
            <w:pPr>
              <w:rPr>
                <w:rFonts w:ascii="Sylfaen" w:hAnsi="Sylfaen"/>
                <w:color w:val="000000"/>
                <w:lang w:val="en-US"/>
              </w:rPr>
            </w:pPr>
            <w:r w:rsidRPr="00B8102A">
              <w:rPr>
                <w:rFonts w:ascii="GHEA Grapalat" w:hAnsi="GHEA Grapalat"/>
                <w:color w:val="000000"/>
              </w:rPr>
              <w:t>г.</w:t>
            </w:r>
            <w:proofErr w:type="spellStart"/>
            <w:r>
              <w:rPr>
                <w:rFonts w:ascii="Sylfaen" w:hAnsi="Sylfaen"/>
                <w:color w:val="000000"/>
                <w:lang w:val="en-US"/>
              </w:rPr>
              <w:t>Kапан</w:t>
            </w:r>
            <w:proofErr w:type="spellEnd"/>
            <w:r>
              <w:rPr>
                <w:rFonts w:ascii="Sylfaen" w:hAnsi="Sylfaen"/>
                <w:color w:val="000000"/>
                <w:lang w:val="en-US"/>
              </w:rPr>
              <w:t>,</w:t>
            </w:r>
          </w:p>
          <w:p w:rsidR="00F42A8C" w:rsidRDefault="00F42A8C" w:rsidP="00243137">
            <w:r>
              <w:rPr>
                <w:rFonts w:ascii="Sylfaen" w:hAnsi="Sylfaen"/>
                <w:color w:val="000000"/>
                <w:lang w:val="en-US"/>
              </w:rPr>
              <w:t>Дзорк3</w:t>
            </w:r>
          </w:p>
        </w:tc>
        <w:tc>
          <w:tcPr>
            <w:tcW w:w="1003" w:type="dxa"/>
          </w:tcPr>
          <w:p w:rsidR="00F42A8C" w:rsidRPr="00F42A8C" w:rsidRDefault="00F42A8C" w:rsidP="00396FF3">
            <w:pPr>
              <w:rPr>
                <w:rFonts w:ascii="Sylfaen" w:hAnsi="Sylfaen"/>
                <w:sz w:val="18"/>
                <w:szCs w:val="18"/>
                <w:lang w:val="en-US"/>
              </w:rPr>
            </w:pPr>
            <w:r>
              <w:rPr>
                <w:rFonts w:ascii="Sylfaen" w:hAnsi="Sylfaen"/>
                <w:sz w:val="18"/>
                <w:szCs w:val="18"/>
                <w:lang w:val="en-US"/>
              </w:rPr>
              <w:t>66</w:t>
            </w:r>
          </w:p>
        </w:tc>
        <w:tc>
          <w:tcPr>
            <w:tcW w:w="1226" w:type="dxa"/>
          </w:tcPr>
          <w:p w:rsidR="00F42A8C" w:rsidRPr="00E42385" w:rsidRDefault="00E25845" w:rsidP="00396FF3">
            <w:pPr>
              <w:widowControl w:val="0"/>
              <w:jc w:val="center"/>
              <w:rPr>
                <w:rFonts w:ascii="GHEA Grapalat" w:hAnsi="GHEA Grapalat"/>
                <w:sz w:val="16"/>
                <w:szCs w:val="16"/>
              </w:rPr>
            </w:pPr>
            <w:r>
              <w:rPr>
                <w:rFonts w:ascii="GHEA Grapalat" w:hAnsi="GHEA Grapalat"/>
                <w:sz w:val="16"/>
                <w:szCs w:val="16"/>
                <w:lang w:val="en-US"/>
              </w:rPr>
              <w:t>08.01.2020-25.12.2020</w:t>
            </w:r>
          </w:p>
        </w:tc>
      </w:tr>
      <w:tr w:rsidR="00F42A8C" w:rsidRPr="00B138F3" w:rsidTr="0081065A">
        <w:trPr>
          <w:gridAfter w:val="1"/>
          <w:wAfter w:w="8" w:type="dxa"/>
          <w:trHeight w:val="2286"/>
          <w:jc w:val="center"/>
        </w:trPr>
        <w:tc>
          <w:tcPr>
            <w:tcW w:w="1242" w:type="dxa"/>
          </w:tcPr>
          <w:p w:rsidR="00F42A8C" w:rsidRPr="00F42A8C" w:rsidRDefault="00F42A8C" w:rsidP="00396FF3">
            <w:pPr>
              <w:widowControl w:val="0"/>
              <w:jc w:val="center"/>
              <w:rPr>
                <w:rFonts w:ascii="GHEA Grapalat" w:hAnsi="GHEA Grapalat"/>
                <w:sz w:val="16"/>
                <w:szCs w:val="16"/>
                <w:lang w:val="en-US"/>
              </w:rPr>
            </w:pPr>
            <w:r>
              <w:rPr>
                <w:rFonts w:ascii="GHEA Grapalat" w:hAnsi="GHEA Grapalat"/>
                <w:sz w:val="16"/>
                <w:szCs w:val="16"/>
                <w:lang w:val="en-US"/>
              </w:rPr>
              <w:t>14</w:t>
            </w:r>
          </w:p>
        </w:tc>
        <w:tc>
          <w:tcPr>
            <w:tcW w:w="2059" w:type="dxa"/>
            <w:vAlign w:val="bottom"/>
          </w:tcPr>
          <w:p w:rsidR="00F42A8C" w:rsidRPr="00F42A8C" w:rsidRDefault="00F42A8C" w:rsidP="00396FF3">
            <w:pPr>
              <w:rPr>
                <w:rFonts w:ascii="Sylfaen" w:hAnsi="Sylfaen" w:cs="Calibri"/>
                <w:sz w:val="18"/>
                <w:szCs w:val="18"/>
                <w:lang w:val="en-US"/>
              </w:rPr>
            </w:pPr>
            <w:r>
              <w:rPr>
                <w:rFonts w:ascii="Sylfaen" w:hAnsi="Sylfaen" w:cs="Calibri"/>
                <w:sz w:val="18"/>
                <w:szCs w:val="18"/>
                <w:lang w:val="en-US"/>
              </w:rPr>
              <w:t>15872400</w:t>
            </w:r>
          </w:p>
        </w:tc>
        <w:tc>
          <w:tcPr>
            <w:tcW w:w="1701" w:type="dxa"/>
            <w:gridSpan w:val="2"/>
          </w:tcPr>
          <w:p w:rsidR="00F42A8C" w:rsidRPr="00F42A8C" w:rsidRDefault="00F42A8C" w:rsidP="00396FF3">
            <w:pPr>
              <w:rPr>
                <w:lang w:val="en-US"/>
              </w:rPr>
            </w:pPr>
            <w:proofErr w:type="spellStart"/>
            <w:r>
              <w:rPr>
                <w:lang w:val="en-US"/>
              </w:rPr>
              <w:t>Соль</w:t>
            </w:r>
            <w:proofErr w:type="spellEnd"/>
          </w:p>
        </w:tc>
        <w:tc>
          <w:tcPr>
            <w:tcW w:w="1275" w:type="dxa"/>
            <w:gridSpan w:val="2"/>
          </w:tcPr>
          <w:p w:rsidR="00F42A8C" w:rsidRPr="00B138F3" w:rsidRDefault="00F42A8C" w:rsidP="00396FF3">
            <w:pPr>
              <w:widowControl w:val="0"/>
              <w:jc w:val="center"/>
              <w:rPr>
                <w:rFonts w:ascii="GHEA Grapalat" w:hAnsi="GHEA Grapalat"/>
                <w:sz w:val="16"/>
                <w:szCs w:val="16"/>
              </w:rPr>
            </w:pPr>
          </w:p>
        </w:tc>
        <w:tc>
          <w:tcPr>
            <w:tcW w:w="2631" w:type="dxa"/>
            <w:vAlign w:val="center"/>
          </w:tcPr>
          <w:p w:rsidR="00F42A8C" w:rsidRPr="00361B9D" w:rsidRDefault="00F42A8C" w:rsidP="00F42A8C">
            <w:pPr>
              <w:pStyle w:val="HTMLPreformatted"/>
              <w:shd w:val="clear" w:color="auto" w:fill="F8F9FA"/>
              <w:spacing w:line="540" w:lineRule="atLeast"/>
              <w:rPr>
                <w:rFonts w:ascii="inherit" w:hAnsi="inherit"/>
                <w:color w:val="222222"/>
              </w:rPr>
            </w:pPr>
            <w:r w:rsidRPr="00361B9D">
              <w:rPr>
                <w:rFonts w:ascii="inherit" w:hAnsi="inherit"/>
                <w:color w:val="222222"/>
              </w:rPr>
              <w:t xml:space="preserve">Влажность не более 6,0%, рН не более 7,1, дисперсия не менее 90,0%, завернутые в бумажные коробки и металлические или стеклянные банки, невзвешенные, ГОСТ 108-76, Безопасность и маркировка Статья N 2-III-4.9-01-2010 Гигиеническая практика и статья 8 Закона </w:t>
            </w:r>
            <w:r w:rsidRPr="00361B9D">
              <w:rPr>
                <w:rFonts w:ascii="inherit" w:hAnsi="inherit"/>
                <w:color w:val="222222"/>
              </w:rPr>
              <w:lastRenderedPageBreak/>
              <w:t>РА о безопасности пищевых продуктов</w:t>
            </w:r>
          </w:p>
          <w:p w:rsidR="00F42A8C" w:rsidRPr="00C82FB7" w:rsidRDefault="00F42A8C" w:rsidP="00C82FB7">
            <w:pPr>
              <w:jc w:val="center"/>
              <w:rPr>
                <w:rFonts w:ascii="Arial Unicode" w:hAnsi="Arial Unicode" w:cs="Sylfaen"/>
                <w:color w:val="000000"/>
                <w:sz w:val="14"/>
                <w:szCs w:val="14"/>
              </w:rPr>
            </w:pPr>
          </w:p>
        </w:tc>
        <w:tc>
          <w:tcPr>
            <w:tcW w:w="1085" w:type="dxa"/>
            <w:gridSpan w:val="2"/>
            <w:vAlign w:val="center"/>
          </w:tcPr>
          <w:p w:rsidR="00F42A8C" w:rsidRPr="00D46836" w:rsidRDefault="00F42A8C" w:rsidP="00396FF3">
            <w:pPr>
              <w:jc w:val="center"/>
            </w:pPr>
            <w:proofErr w:type="spellStart"/>
            <w:r>
              <w:rPr>
                <w:rFonts w:ascii="Arial Unicode" w:hAnsi="Arial Unicode" w:cs="Calibri"/>
                <w:color w:val="000000"/>
                <w:sz w:val="22"/>
                <w:szCs w:val="22"/>
                <w:lang w:val="en-US"/>
              </w:rPr>
              <w:lastRenderedPageBreak/>
              <w:t>кг</w:t>
            </w:r>
            <w:proofErr w:type="spellEnd"/>
          </w:p>
        </w:tc>
        <w:tc>
          <w:tcPr>
            <w:tcW w:w="1559" w:type="dxa"/>
          </w:tcPr>
          <w:p w:rsidR="00F42A8C" w:rsidRPr="00B138F3" w:rsidRDefault="00F42A8C" w:rsidP="00396FF3">
            <w:pPr>
              <w:widowControl w:val="0"/>
              <w:jc w:val="center"/>
              <w:rPr>
                <w:rFonts w:ascii="GHEA Grapalat" w:hAnsi="GHEA Grapalat"/>
                <w:sz w:val="16"/>
                <w:szCs w:val="16"/>
              </w:rPr>
            </w:pPr>
          </w:p>
        </w:tc>
        <w:tc>
          <w:tcPr>
            <w:tcW w:w="1134" w:type="dxa"/>
          </w:tcPr>
          <w:p w:rsidR="00F42A8C" w:rsidRPr="00B138F3" w:rsidRDefault="00F42A8C" w:rsidP="00396FF3">
            <w:pPr>
              <w:widowControl w:val="0"/>
              <w:jc w:val="center"/>
              <w:rPr>
                <w:rFonts w:ascii="GHEA Grapalat" w:hAnsi="GHEA Grapalat"/>
                <w:sz w:val="16"/>
                <w:szCs w:val="16"/>
              </w:rPr>
            </w:pPr>
          </w:p>
        </w:tc>
        <w:tc>
          <w:tcPr>
            <w:tcW w:w="580" w:type="dxa"/>
          </w:tcPr>
          <w:p w:rsidR="00F42A8C" w:rsidRPr="00F42A8C" w:rsidRDefault="00F42A8C" w:rsidP="00396FF3">
            <w:pPr>
              <w:rPr>
                <w:rFonts w:ascii="Sylfaen" w:hAnsi="Sylfaen"/>
                <w:sz w:val="18"/>
                <w:szCs w:val="18"/>
                <w:lang w:val="en-US"/>
              </w:rPr>
            </w:pPr>
            <w:r>
              <w:rPr>
                <w:rFonts w:ascii="Sylfaen" w:hAnsi="Sylfaen"/>
                <w:sz w:val="18"/>
                <w:szCs w:val="18"/>
                <w:lang w:val="en-US"/>
              </w:rPr>
              <w:t>48</w:t>
            </w:r>
          </w:p>
        </w:tc>
        <w:tc>
          <w:tcPr>
            <w:tcW w:w="1091" w:type="dxa"/>
          </w:tcPr>
          <w:p w:rsidR="00F42A8C" w:rsidRPr="00B8102A" w:rsidRDefault="00F42A8C" w:rsidP="00396FF3">
            <w:pPr>
              <w:rPr>
                <w:rFonts w:ascii="GHEA Grapalat" w:hAnsi="GHEA Grapalat"/>
                <w:color w:val="000000"/>
              </w:rPr>
            </w:pPr>
          </w:p>
        </w:tc>
        <w:tc>
          <w:tcPr>
            <w:tcW w:w="1003" w:type="dxa"/>
          </w:tcPr>
          <w:p w:rsidR="00F42A8C" w:rsidRPr="00F42A8C" w:rsidRDefault="00F42A8C" w:rsidP="00396FF3">
            <w:pPr>
              <w:rPr>
                <w:rFonts w:ascii="Sylfaen" w:hAnsi="Sylfaen"/>
                <w:sz w:val="18"/>
                <w:szCs w:val="18"/>
                <w:lang w:val="en-US"/>
              </w:rPr>
            </w:pPr>
            <w:r>
              <w:rPr>
                <w:rFonts w:ascii="Sylfaen" w:hAnsi="Sylfaen"/>
                <w:sz w:val="18"/>
                <w:szCs w:val="18"/>
                <w:lang w:val="en-US"/>
              </w:rPr>
              <w:t>48</w:t>
            </w:r>
          </w:p>
        </w:tc>
        <w:tc>
          <w:tcPr>
            <w:tcW w:w="1226" w:type="dxa"/>
          </w:tcPr>
          <w:p w:rsidR="00F42A8C" w:rsidRPr="00E42385" w:rsidRDefault="00E25845" w:rsidP="00396FF3">
            <w:pPr>
              <w:widowControl w:val="0"/>
              <w:jc w:val="center"/>
              <w:rPr>
                <w:rFonts w:ascii="GHEA Grapalat" w:hAnsi="GHEA Grapalat"/>
                <w:sz w:val="16"/>
                <w:szCs w:val="16"/>
              </w:rPr>
            </w:pPr>
            <w:r>
              <w:rPr>
                <w:rFonts w:ascii="GHEA Grapalat" w:hAnsi="GHEA Grapalat"/>
                <w:sz w:val="16"/>
                <w:szCs w:val="16"/>
                <w:lang w:val="en-US"/>
              </w:rPr>
              <w:t>08.01.2020-25.12.2020</w:t>
            </w:r>
          </w:p>
        </w:tc>
      </w:tr>
      <w:tr w:rsidR="00F42A8C" w:rsidRPr="00B138F3" w:rsidTr="008106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8"/>
          <w:wAfter w:w="6955" w:type="dxa"/>
          <w:jc w:val="center"/>
        </w:trPr>
        <w:tc>
          <w:tcPr>
            <w:tcW w:w="4536" w:type="dxa"/>
            <w:gridSpan w:val="3"/>
          </w:tcPr>
          <w:p w:rsidR="00F42A8C" w:rsidRPr="00B138F3" w:rsidRDefault="00F42A8C" w:rsidP="00B46D58">
            <w:pPr>
              <w:widowControl w:val="0"/>
              <w:jc w:val="center"/>
              <w:rPr>
                <w:rFonts w:ascii="GHEA Grapalat" w:hAnsi="GHEA Grapalat" w:cs="Sylfaen"/>
                <w:b/>
                <w:bCs/>
              </w:rPr>
            </w:pPr>
            <w:r w:rsidRPr="00B138F3">
              <w:rPr>
                <w:rFonts w:ascii="GHEA Grapalat" w:hAnsi="GHEA Grapalat"/>
                <w:b/>
              </w:rPr>
              <w:t>ПОКУПАТЕЛЬ</w:t>
            </w:r>
          </w:p>
          <w:p w:rsidR="00F42A8C" w:rsidRPr="00B138F3" w:rsidRDefault="00F42A8C" w:rsidP="00B46D58">
            <w:pPr>
              <w:widowControl w:val="0"/>
              <w:jc w:val="center"/>
              <w:rPr>
                <w:rFonts w:ascii="GHEA Grapalat" w:hAnsi="GHEA Grapalat"/>
                <w:lang w:val="en-US"/>
              </w:rPr>
            </w:pPr>
            <w:r w:rsidRPr="00B138F3">
              <w:rPr>
                <w:rFonts w:ascii="GHEA Grapalat" w:hAnsi="GHEA Grapalat"/>
                <w:lang w:val="en-US"/>
              </w:rPr>
              <w:t>_____________________</w:t>
            </w:r>
          </w:p>
          <w:p w:rsidR="00F42A8C" w:rsidRPr="00B138F3" w:rsidRDefault="00F42A8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F42A8C" w:rsidRPr="00B138F3" w:rsidRDefault="00F42A8C" w:rsidP="00B46D58">
            <w:pPr>
              <w:widowControl w:val="0"/>
              <w:jc w:val="center"/>
              <w:rPr>
                <w:rFonts w:ascii="GHEA Grapalat" w:hAnsi="GHEA Grapalat"/>
              </w:rPr>
            </w:pPr>
            <w:r w:rsidRPr="00B138F3">
              <w:rPr>
                <w:rFonts w:ascii="GHEA Grapalat" w:hAnsi="GHEA Grapalat"/>
              </w:rPr>
              <w:t>М. П.</w:t>
            </w:r>
          </w:p>
        </w:tc>
        <w:tc>
          <w:tcPr>
            <w:tcW w:w="760" w:type="dxa"/>
            <w:gridSpan w:val="2"/>
          </w:tcPr>
          <w:p w:rsidR="00F42A8C" w:rsidRPr="00B138F3" w:rsidRDefault="00F42A8C" w:rsidP="00B46D58">
            <w:pPr>
              <w:widowControl w:val="0"/>
              <w:jc w:val="center"/>
              <w:rPr>
                <w:rFonts w:ascii="GHEA Grapalat" w:hAnsi="GHEA Grapalat"/>
              </w:rPr>
            </w:pPr>
          </w:p>
        </w:tc>
        <w:tc>
          <w:tcPr>
            <w:tcW w:w="4343" w:type="dxa"/>
            <w:gridSpan w:val="3"/>
          </w:tcPr>
          <w:p w:rsidR="00F42A8C" w:rsidRPr="00B138F3" w:rsidRDefault="00F42A8C" w:rsidP="00B46D58">
            <w:pPr>
              <w:widowControl w:val="0"/>
              <w:jc w:val="center"/>
              <w:rPr>
                <w:rFonts w:ascii="GHEA Grapalat" w:hAnsi="GHEA Grapalat" w:cs="Sylfaen"/>
                <w:b/>
                <w:bCs/>
              </w:rPr>
            </w:pPr>
            <w:r w:rsidRPr="00B138F3">
              <w:rPr>
                <w:rFonts w:ascii="GHEA Grapalat" w:hAnsi="GHEA Grapalat"/>
                <w:b/>
              </w:rPr>
              <w:t>ПРОДАВЕЦ</w:t>
            </w:r>
          </w:p>
          <w:p w:rsidR="00F42A8C" w:rsidRPr="00B138F3" w:rsidRDefault="00F42A8C" w:rsidP="00B46D58">
            <w:pPr>
              <w:widowControl w:val="0"/>
              <w:jc w:val="center"/>
              <w:rPr>
                <w:rFonts w:ascii="GHEA Grapalat" w:hAnsi="GHEA Grapalat"/>
                <w:lang w:val="en-US"/>
              </w:rPr>
            </w:pPr>
            <w:r w:rsidRPr="00B138F3">
              <w:rPr>
                <w:rFonts w:ascii="GHEA Grapalat" w:hAnsi="GHEA Grapalat"/>
                <w:lang w:val="en-US"/>
              </w:rPr>
              <w:t>______________________</w:t>
            </w:r>
          </w:p>
          <w:p w:rsidR="00F42A8C" w:rsidRPr="00B138F3" w:rsidRDefault="00F42A8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F42A8C" w:rsidRPr="00B138F3" w:rsidRDefault="00F42A8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25845">
        <w:rPr>
          <w:rFonts w:ascii="Sylfaen" w:hAnsi="Sylfaen"/>
          <w:i/>
          <w:color w:val="000000"/>
        </w:rPr>
        <w:t>Կ</w:t>
      </w:r>
      <w:r w:rsidR="00E25845">
        <w:rPr>
          <w:rFonts w:ascii="Sylfaen" w:hAnsi="Sylfaen"/>
          <w:i/>
          <w:color w:val="000000"/>
          <w:lang w:val="hy-AM"/>
        </w:rPr>
        <w:t>Հ13Հ</w:t>
      </w:r>
      <w:r w:rsidR="00E25845" w:rsidRPr="00FF1772">
        <w:rPr>
          <w:rFonts w:ascii="GHEA Grapalat" w:hAnsi="GHEA Grapalat"/>
          <w:i/>
          <w:color w:val="000000"/>
          <w:lang w:val="hy-AM"/>
        </w:rPr>
        <w:t>Դ – ԳՀ</w:t>
      </w:r>
      <w:r w:rsidR="00E25845" w:rsidRPr="00FF1772">
        <w:rPr>
          <w:rFonts w:ascii="GHEA Grapalat" w:hAnsi="GHEA Grapalat"/>
          <w:i/>
          <w:color w:val="000000"/>
          <w:lang w:val="af-ZA"/>
        </w:rPr>
        <w:t>ԱՊՁԲ</w:t>
      </w:r>
      <w:r w:rsidR="00E25845">
        <w:rPr>
          <w:rFonts w:ascii="GHEA Grapalat" w:hAnsi="GHEA Grapalat"/>
          <w:i/>
          <w:color w:val="000000"/>
          <w:lang w:val="hy-AM"/>
        </w:rPr>
        <w:t xml:space="preserve"> 20/1</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28"/>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1592"/>
        <w:gridCol w:w="719"/>
        <w:gridCol w:w="837"/>
        <w:gridCol w:w="555"/>
        <w:gridCol w:w="713"/>
        <w:gridCol w:w="492"/>
        <w:gridCol w:w="73"/>
        <w:gridCol w:w="530"/>
        <w:gridCol w:w="594"/>
        <w:gridCol w:w="661"/>
        <w:gridCol w:w="864"/>
        <w:gridCol w:w="788"/>
        <w:gridCol w:w="727"/>
        <w:gridCol w:w="799"/>
        <w:gridCol w:w="734"/>
      </w:tblGrid>
      <w:tr w:rsidR="00D91F79" w:rsidRPr="00B138F3" w:rsidTr="00C14C79">
        <w:trPr>
          <w:trHeight w:val="305"/>
          <w:jc w:val="center"/>
        </w:trPr>
        <w:tc>
          <w:tcPr>
            <w:tcW w:w="13745" w:type="dxa"/>
            <w:gridSpan w:val="17"/>
          </w:tcPr>
          <w:p w:rsidR="00D91F79" w:rsidRPr="00B138F3" w:rsidRDefault="00D91F79"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D91F79" w:rsidRPr="00B138F3" w:rsidTr="00C14C79">
        <w:trPr>
          <w:trHeight w:val="747"/>
          <w:jc w:val="center"/>
        </w:trPr>
        <w:tc>
          <w:tcPr>
            <w:tcW w:w="1547" w:type="dxa"/>
            <w:vAlign w:val="center"/>
          </w:tcPr>
          <w:p w:rsidR="00D91F79" w:rsidRPr="00B138F3" w:rsidRDefault="00D91F79"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vAlign w:val="center"/>
          </w:tcPr>
          <w:p w:rsidR="00D91F79" w:rsidRPr="00B138F3" w:rsidRDefault="00D91F79"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92" w:type="dxa"/>
            <w:vAlign w:val="center"/>
          </w:tcPr>
          <w:p w:rsidR="00D91F79" w:rsidRPr="00B138F3" w:rsidRDefault="00D91F79"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086" w:type="dxa"/>
            <w:gridSpan w:val="14"/>
            <w:vAlign w:val="center"/>
          </w:tcPr>
          <w:p w:rsidR="00D91F79" w:rsidRPr="00B138F3" w:rsidRDefault="00D91F79"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Pr>
                <w:rFonts w:ascii="GHEA Grapalat" w:hAnsi="GHEA Grapalat"/>
                <w:sz w:val="16"/>
                <w:szCs w:val="16"/>
              </w:rPr>
              <w:t>20</w:t>
            </w:r>
            <w:r w:rsidRPr="00B138F3">
              <w:rPr>
                <w:rFonts w:ascii="GHEA Grapalat" w:hAnsi="GHEA Grapalat"/>
                <w:sz w:val="16"/>
                <w:szCs w:val="16"/>
              </w:rPr>
              <w:t>г., по месяцам, в том числе</w:t>
            </w:r>
            <w:r w:rsidRPr="00B138F3">
              <w:rPr>
                <w:rStyle w:val="FootnoteReference"/>
                <w:rFonts w:ascii="GHEA Grapalat" w:hAnsi="GHEA Grapalat"/>
                <w:sz w:val="16"/>
                <w:szCs w:val="16"/>
              </w:rPr>
              <w:footnoteReference w:customMarkFollows="1" w:id="29"/>
              <w:t>**</w:t>
            </w:r>
          </w:p>
        </w:tc>
      </w:tr>
      <w:tr w:rsidR="004E3AD0" w:rsidRPr="00B138F3" w:rsidTr="00C14C79">
        <w:trPr>
          <w:trHeight w:val="489"/>
          <w:jc w:val="center"/>
        </w:trPr>
        <w:tc>
          <w:tcPr>
            <w:tcW w:w="1547" w:type="dxa"/>
          </w:tcPr>
          <w:p w:rsidR="00E25845" w:rsidRPr="00B138F3" w:rsidRDefault="00E25845" w:rsidP="00E25845">
            <w:pPr>
              <w:widowControl w:val="0"/>
              <w:jc w:val="center"/>
              <w:rPr>
                <w:rFonts w:ascii="GHEA Grapalat" w:hAnsi="GHEA Grapalat"/>
                <w:sz w:val="16"/>
                <w:szCs w:val="16"/>
              </w:rPr>
            </w:pPr>
          </w:p>
        </w:tc>
        <w:tc>
          <w:tcPr>
            <w:tcW w:w="1520" w:type="dxa"/>
          </w:tcPr>
          <w:p w:rsidR="00E25845" w:rsidRPr="00B138F3" w:rsidRDefault="00E25845" w:rsidP="00E25845">
            <w:pPr>
              <w:widowControl w:val="0"/>
              <w:jc w:val="center"/>
              <w:rPr>
                <w:rFonts w:ascii="GHEA Grapalat" w:hAnsi="GHEA Grapalat"/>
                <w:sz w:val="16"/>
                <w:szCs w:val="16"/>
              </w:rPr>
            </w:pPr>
          </w:p>
        </w:tc>
        <w:tc>
          <w:tcPr>
            <w:tcW w:w="1592" w:type="dxa"/>
          </w:tcPr>
          <w:p w:rsidR="00E25845" w:rsidRPr="00B138F3" w:rsidRDefault="00E25845" w:rsidP="00E25845">
            <w:pPr>
              <w:widowControl w:val="0"/>
              <w:jc w:val="center"/>
              <w:rPr>
                <w:rFonts w:ascii="GHEA Grapalat" w:hAnsi="GHEA Grapalat"/>
                <w:sz w:val="16"/>
                <w:szCs w:val="16"/>
              </w:rPr>
            </w:pPr>
          </w:p>
        </w:tc>
        <w:tc>
          <w:tcPr>
            <w:tcW w:w="712" w:type="dxa"/>
            <w:vAlign w:val="center"/>
          </w:tcPr>
          <w:p w:rsidR="00E25845" w:rsidRPr="00B138F3" w:rsidRDefault="00E25845" w:rsidP="00E25845">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830" w:type="dxa"/>
            <w:vAlign w:val="center"/>
          </w:tcPr>
          <w:p w:rsidR="00E25845" w:rsidRPr="00B138F3" w:rsidRDefault="00E25845" w:rsidP="00E25845">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548" w:type="dxa"/>
            <w:vAlign w:val="center"/>
          </w:tcPr>
          <w:p w:rsidR="00E25845" w:rsidRPr="00B138F3" w:rsidRDefault="00E25845" w:rsidP="00E25845">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06" w:type="dxa"/>
            <w:vAlign w:val="center"/>
          </w:tcPr>
          <w:p w:rsidR="00E25845" w:rsidRPr="00B138F3" w:rsidRDefault="00E25845" w:rsidP="00E25845">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492" w:type="dxa"/>
            <w:vAlign w:val="center"/>
          </w:tcPr>
          <w:p w:rsidR="00E25845" w:rsidRPr="00B138F3" w:rsidRDefault="00E25845" w:rsidP="00E25845">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3" w:type="dxa"/>
            <w:gridSpan w:val="2"/>
            <w:vAlign w:val="center"/>
          </w:tcPr>
          <w:p w:rsidR="00E25845" w:rsidRPr="00B138F3" w:rsidRDefault="00E25845" w:rsidP="00E25845">
            <w:pPr>
              <w:widowControl w:val="0"/>
              <w:ind w:right="-1"/>
              <w:jc w:val="center"/>
              <w:rPr>
                <w:rFonts w:ascii="GHEA Grapalat" w:hAnsi="GHEA Grapalat"/>
                <w:sz w:val="16"/>
                <w:szCs w:val="16"/>
                <w:lang w:val="en-US"/>
              </w:rPr>
            </w:pPr>
            <w:r w:rsidRPr="00B138F3">
              <w:rPr>
                <w:rFonts w:ascii="GHEA Grapalat" w:hAnsi="GHEA Grapalat"/>
                <w:sz w:val="16"/>
                <w:szCs w:val="16"/>
              </w:rPr>
              <w:t>июнь</w:t>
            </w:r>
          </w:p>
        </w:tc>
        <w:tc>
          <w:tcPr>
            <w:tcW w:w="593" w:type="dxa"/>
            <w:vAlign w:val="center"/>
          </w:tcPr>
          <w:p w:rsidR="00E25845" w:rsidRPr="00B138F3" w:rsidRDefault="00E25845" w:rsidP="00E25845">
            <w:pPr>
              <w:widowControl w:val="0"/>
              <w:ind w:right="-1"/>
              <w:jc w:val="center"/>
              <w:rPr>
                <w:rFonts w:ascii="GHEA Grapalat" w:hAnsi="GHEA Grapalat"/>
                <w:sz w:val="16"/>
                <w:szCs w:val="16"/>
                <w:lang w:val="en-US"/>
              </w:rPr>
            </w:pPr>
            <w:r w:rsidRPr="00B138F3">
              <w:rPr>
                <w:rFonts w:ascii="GHEA Grapalat" w:hAnsi="GHEA Grapalat"/>
                <w:sz w:val="16"/>
                <w:szCs w:val="16"/>
              </w:rPr>
              <w:t>июль</w:t>
            </w:r>
          </w:p>
        </w:tc>
        <w:tc>
          <w:tcPr>
            <w:tcW w:w="660" w:type="dxa"/>
            <w:vAlign w:val="center"/>
          </w:tcPr>
          <w:p w:rsidR="00E25845" w:rsidRPr="00B138F3" w:rsidRDefault="00E25845" w:rsidP="00E25845">
            <w:pPr>
              <w:widowControl w:val="0"/>
              <w:ind w:right="-1"/>
              <w:jc w:val="center"/>
              <w:rPr>
                <w:rFonts w:ascii="GHEA Grapalat" w:hAnsi="GHEA Grapalat"/>
                <w:sz w:val="16"/>
                <w:szCs w:val="16"/>
                <w:lang w:val="en-US"/>
              </w:rPr>
            </w:pPr>
            <w:r w:rsidRPr="00B138F3">
              <w:rPr>
                <w:rFonts w:ascii="GHEA Grapalat" w:hAnsi="GHEA Grapalat"/>
                <w:sz w:val="16"/>
                <w:szCs w:val="16"/>
              </w:rPr>
              <w:t>август</w:t>
            </w:r>
          </w:p>
        </w:tc>
        <w:tc>
          <w:tcPr>
            <w:tcW w:w="857" w:type="dxa"/>
            <w:vAlign w:val="center"/>
          </w:tcPr>
          <w:p w:rsidR="00E25845" w:rsidRPr="00B138F3" w:rsidRDefault="00E25845" w:rsidP="00E25845">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787" w:type="dxa"/>
            <w:vAlign w:val="center"/>
          </w:tcPr>
          <w:p w:rsidR="00E25845" w:rsidRPr="00B138F3" w:rsidRDefault="00E25845" w:rsidP="00E25845">
            <w:pPr>
              <w:widowControl w:val="0"/>
              <w:ind w:right="-1"/>
              <w:jc w:val="center"/>
              <w:rPr>
                <w:rFonts w:ascii="GHEA Grapalat" w:hAnsi="GHEA Grapalat"/>
                <w:sz w:val="16"/>
                <w:szCs w:val="16"/>
                <w:lang w:val="en-US"/>
              </w:rPr>
            </w:pPr>
            <w:r w:rsidRPr="00B138F3">
              <w:rPr>
                <w:rFonts w:ascii="GHEA Grapalat" w:hAnsi="GHEA Grapalat"/>
                <w:sz w:val="16"/>
                <w:szCs w:val="16"/>
              </w:rPr>
              <w:t>октябрь</w:t>
            </w:r>
          </w:p>
        </w:tc>
        <w:tc>
          <w:tcPr>
            <w:tcW w:w="726" w:type="dxa"/>
            <w:vAlign w:val="center"/>
          </w:tcPr>
          <w:p w:rsidR="00E25845" w:rsidRPr="00B138F3" w:rsidRDefault="004E3AD0" w:rsidP="00E25845">
            <w:pPr>
              <w:widowControl w:val="0"/>
              <w:ind w:right="-1"/>
              <w:jc w:val="center"/>
              <w:rPr>
                <w:rFonts w:ascii="GHEA Grapalat" w:hAnsi="GHEA Grapalat"/>
                <w:sz w:val="16"/>
                <w:szCs w:val="16"/>
                <w:lang w:val="en-US"/>
              </w:rPr>
            </w:pPr>
            <w:r w:rsidRPr="00B138F3">
              <w:rPr>
                <w:rFonts w:ascii="GHEA Grapalat" w:hAnsi="GHEA Grapalat"/>
                <w:sz w:val="16"/>
                <w:szCs w:val="16"/>
              </w:rPr>
              <w:t>ноябрь</w:t>
            </w:r>
          </w:p>
        </w:tc>
        <w:tc>
          <w:tcPr>
            <w:tcW w:w="659" w:type="dxa"/>
            <w:vAlign w:val="center"/>
          </w:tcPr>
          <w:p w:rsidR="00E25845" w:rsidRPr="00B138F3" w:rsidRDefault="004E3AD0" w:rsidP="00E25845">
            <w:pPr>
              <w:widowControl w:val="0"/>
              <w:ind w:right="-1"/>
              <w:jc w:val="center"/>
              <w:rPr>
                <w:rFonts w:ascii="GHEA Grapalat" w:hAnsi="GHEA Grapalat"/>
                <w:sz w:val="16"/>
                <w:szCs w:val="16"/>
                <w:lang w:val="en-US"/>
              </w:rPr>
            </w:pPr>
            <w:r w:rsidRPr="00B138F3">
              <w:rPr>
                <w:rFonts w:ascii="GHEA Grapalat" w:hAnsi="GHEA Grapalat"/>
                <w:sz w:val="16"/>
                <w:szCs w:val="16"/>
              </w:rPr>
              <w:t>декабрь</w:t>
            </w:r>
          </w:p>
        </w:tc>
        <w:tc>
          <w:tcPr>
            <w:tcW w:w="913" w:type="dxa"/>
            <w:vAlign w:val="center"/>
          </w:tcPr>
          <w:p w:rsidR="00E25845" w:rsidRPr="00B138F3" w:rsidRDefault="00E25845" w:rsidP="00E25845">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4E3AD0" w:rsidRPr="00B138F3" w:rsidTr="00C14C79">
        <w:trPr>
          <w:trHeight w:val="404"/>
          <w:jc w:val="center"/>
        </w:trPr>
        <w:tc>
          <w:tcPr>
            <w:tcW w:w="1547" w:type="dxa"/>
          </w:tcPr>
          <w:p w:rsidR="004E3AD0" w:rsidRPr="004E3AD0" w:rsidRDefault="004E3AD0" w:rsidP="004E3AD0">
            <w:pPr>
              <w:widowControl w:val="0"/>
              <w:jc w:val="center"/>
              <w:rPr>
                <w:rFonts w:ascii="GHEA Grapalat" w:hAnsi="GHEA Grapalat"/>
                <w:sz w:val="16"/>
                <w:szCs w:val="16"/>
              </w:rPr>
            </w:pPr>
            <w:r>
              <w:rPr>
                <w:rFonts w:ascii="GHEA Grapalat" w:hAnsi="GHEA Grapalat"/>
                <w:sz w:val="16"/>
                <w:szCs w:val="16"/>
              </w:rPr>
              <w:t>1</w:t>
            </w:r>
          </w:p>
        </w:tc>
        <w:tc>
          <w:tcPr>
            <w:tcW w:w="1520" w:type="dxa"/>
            <w:vAlign w:val="bottom"/>
          </w:tcPr>
          <w:p w:rsidR="004E3AD0" w:rsidRPr="00680064" w:rsidRDefault="00C14C79" w:rsidP="004E3AD0">
            <w:pPr>
              <w:rPr>
                <w:rFonts w:ascii="Calibri" w:hAnsi="Calibri" w:cs="Calibri"/>
                <w:sz w:val="18"/>
                <w:szCs w:val="18"/>
                <w:lang w:val="en-US"/>
              </w:rPr>
            </w:pPr>
            <w:r>
              <w:rPr>
                <w:rFonts w:ascii="Calibri" w:hAnsi="Calibri" w:cs="Calibri"/>
                <w:sz w:val="18"/>
                <w:szCs w:val="18"/>
                <w:lang w:val="en-US"/>
              </w:rPr>
              <w:t>15511200</w:t>
            </w:r>
          </w:p>
        </w:tc>
        <w:tc>
          <w:tcPr>
            <w:tcW w:w="1592" w:type="dxa"/>
            <w:vAlign w:val="center"/>
          </w:tcPr>
          <w:p w:rsidR="004E3AD0" w:rsidRPr="00C14C79" w:rsidRDefault="00C14C79" w:rsidP="004E3AD0">
            <w:pPr>
              <w:pStyle w:val="BodyTextIndent2"/>
              <w:widowControl w:val="0"/>
              <w:spacing w:after="120" w:line="240" w:lineRule="auto"/>
              <w:ind w:firstLine="0"/>
              <w:rPr>
                <w:rFonts w:asciiTheme="minorHAnsi" w:hAnsiTheme="minorHAnsi"/>
                <w:sz w:val="24"/>
                <w:szCs w:val="24"/>
                <w:u w:val="single"/>
                <w:vertAlign w:val="subscript"/>
              </w:rPr>
            </w:pPr>
            <w:r>
              <w:rPr>
                <w:lang w:val="en-US"/>
              </w:rPr>
              <w:t>М</w:t>
            </w:r>
            <w:proofErr w:type="spellStart"/>
            <w:r>
              <w:rPr>
                <w:lang w:val="en-GB"/>
              </w:rPr>
              <w:t>олоко</w:t>
            </w:r>
            <w:proofErr w:type="spellEnd"/>
          </w:p>
        </w:tc>
        <w:tc>
          <w:tcPr>
            <w:tcW w:w="712" w:type="dxa"/>
            <w:vAlign w:val="center"/>
          </w:tcPr>
          <w:p w:rsidR="004E3AD0" w:rsidRPr="00B138F3" w:rsidRDefault="004E3AD0" w:rsidP="004E3AD0">
            <w:pPr>
              <w:widowControl w:val="0"/>
              <w:jc w:val="center"/>
              <w:rPr>
                <w:rFonts w:ascii="GHEA Grapalat" w:hAnsi="GHEA Grapalat"/>
                <w:sz w:val="16"/>
                <w:szCs w:val="16"/>
              </w:rPr>
            </w:pPr>
            <w:r>
              <w:rPr>
                <w:rFonts w:ascii="GHEA Grapalat" w:hAnsi="GHEA Grapalat"/>
                <w:sz w:val="16"/>
                <w:szCs w:val="16"/>
              </w:rPr>
              <w:t>10</w:t>
            </w:r>
            <w:r w:rsidRPr="00B138F3">
              <w:rPr>
                <w:rFonts w:ascii="GHEA Grapalat" w:hAnsi="GHEA Grapalat"/>
                <w:sz w:val="16"/>
                <w:szCs w:val="16"/>
              </w:rPr>
              <w:t xml:space="preserve"> %</w:t>
            </w:r>
          </w:p>
        </w:tc>
        <w:tc>
          <w:tcPr>
            <w:tcW w:w="830" w:type="dxa"/>
            <w:vAlign w:val="center"/>
          </w:tcPr>
          <w:p w:rsidR="004E3AD0" w:rsidRPr="00B138F3" w:rsidRDefault="004E3AD0" w:rsidP="004E3AD0">
            <w:pPr>
              <w:widowControl w:val="0"/>
              <w:jc w:val="center"/>
              <w:rPr>
                <w:rFonts w:ascii="GHEA Grapalat" w:hAnsi="GHEA Grapalat"/>
                <w:sz w:val="16"/>
                <w:szCs w:val="16"/>
              </w:rPr>
            </w:pPr>
            <w:r>
              <w:rPr>
                <w:rFonts w:ascii="GHEA Grapalat" w:hAnsi="GHEA Grapalat"/>
                <w:sz w:val="16"/>
                <w:szCs w:val="16"/>
              </w:rPr>
              <w:t>10</w:t>
            </w:r>
            <w:r w:rsidRPr="00B138F3">
              <w:rPr>
                <w:rFonts w:ascii="GHEA Grapalat" w:hAnsi="GHEA Grapalat"/>
                <w:sz w:val="16"/>
                <w:szCs w:val="16"/>
              </w:rPr>
              <w:t xml:space="preserve"> %</w:t>
            </w:r>
          </w:p>
        </w:tc>
        <w:tc>
          <w:tcPr>
            <w:tcW w:w="548" w:type="dxa"/>
            <w:vAlign w:val="center"/>
          </w:tcPr>
          <w:p w:rsidR="004E3AD0" w:rsidRPr="00B138F3" w:rsidRDefault="004E3AD0" w:rsidP="004E3AD0">
            <w:pPr>
              <w:widowControl w:val="0"/>
              <w:jc w:val="center"/>
              <w:rPr>
                <w:rFonts w:ascii="GHEA Grapalat" w:hAnsi="GHEA Grapalat" w:cs="Arial"/>
                <w:sz w:val="16"/>
                <w:szCs w:val="16"/>
              </w:rPr>
            </w:pPr>
            <w:r>
              <w:rPr>
                <w:rFonts w:ascii="GHEA Grapalat" w:hAnsi="GHEA Grapalat"/>
                <w:sz w:val="16"/>
                <w:szCs w:val="16"/>
              </w:rPr>
              <w:t>15</w:t>
            </w:r>
            <w:r w:rsidRPr="00B138F3">
              <w:rPr>
                <w:rFonts w:ascii="GHEA Grapalat" w:hAnsi="GHEA Grapalat"/>
                <w:sz w:val="16"/>
                <w:szCs w:val="16"/>
              </w:rPr>
              <w:t xml:space="preserve"> %</w:t>
            </w:r>
          </w:p>
        </w:tc>
        <w:tc>
          <w:tcPr>
            <w:tcW w:w="706" w:type="dxa"/>
            <w:vAlign w:val="center"/>
          </w:tcPr>
          <w:p w:rsidR="004E3AD0" w:rsidRPr="00B138F3" w:rsidRDefault="004E3AD0" w:rsidP="004E3AD0">
            <w:pPr>
              <w:widowControl w:val="0"/>
              <w:jc w:val="center"/>
              <w:rPr>
                <w:rFonts w:ascii="GHEA Grapalat" w:hAnsi="GHEA Grapalat" w:cs="Arial"/>
                <w:sz w:val="16"/>
                <w:szCs w:val="16"/>
              </w:rPr>
            </w:pPr>
            <w:r>
              <w:rPr>
                <w:rFonts w:ascii="GHEA Grapalat" w:hAnsi="GHEA Grapalat"/>
                <w:sz w:val="16"/>
                <w:szCs w:val="16"/>
              </w:rPr>
              <w:t>15</w:t>
            </w:r>
            <w:r w:rsidRPr="00B138F3">
              <w:rPr>
                <w:rFonts w:ascii="GHEA Grapalat" w:hAnsi="GHEA Grapalat"/>
                <w:sz w:val="16"/>
                <w:szCs w:val="16"/>
              </w:rPr>
              <w:t xml:space="preserve"> %</w:t>
            </w:r>
          </w:p>
        </w:tc>
        <w:tc>
          <w:tcPr>
            <w:tcW w:w="492" w:type="dxa"/>
            <w:vAlign w:val="center"/>
          </w:tcPr>
          <w:p w:rsidR="004E3AD0" w:rsidRPr="00B138F3" w:rsidRDefault="004E3AD0" w:rsidP="004E3AD0">
            <w:pPr>
              <w:widowControl w:val="0"/>
              <w:jc w:val="center"/>
              <w:rPr>
                <w:rFonts w:ascii="GHEA Grapalat" w:hAnsi="GHEA Grapalat" w:cs="Arial"/>
                <w:sz w:val="16"/>
                <w:szCs w:val="16"/>
              </w:rPr>
            </w:pPr>
            <w:r>
              <w:rPr>
                <w:rFonts w:ascii="GHEA Grapalat" w:hAnsi="GHEA Grapalat"/>
                <w:sz w:val="16"/>
                <w:szCs w:val="16"/>
              </w:rPr>
              <w:t>10</w:t>
            </w:r>
            <w:r w:rsidRPr="00B138F3">
              <w:rPr>
                <w:rFonts w:ascii="GHEA Grapalat" w:hAnsi="GHEA Grapalat"/>
                <w:sz w:val="16"/>
                <w:szCs w:val="16"/>
              </w:rPr>
              <w:t>%</w:t>
            </w:r>
            <w:r>
              <w:rPr>
                <w:rFonts w:ascii="GHEA Grapalat" w:hAnsi="GHEA Grapalat"/>
                <w:sz w:val="16"/>
                <w:szCs w:val="16"/>
              </w:rPr>
              <w:t xml:space="preserve">       </w:t>
            </w:r>
          </w:p>
        </w:tc>
        <w:tc>
          <w:tcPr>
            <w:tcW w:w="603" w:type="dxa"/>
            <w:gridSpan w:val="2"/>
            <w:tcBorders>
              <w:top w:val="nil"/>
              <w:right w:val="nil"/>
            </w:tcBorders>
            <w:vAlign w:val="center"/>
          </w:tcPr>
          <w:p w:rsidR="004E3AD0" w:rsidRPr="00B138F3" w:rsidRDefault="004E3AD0" w:rsidP="004E3AD0">
            <w:pPr>
              <w:widowControl w:val="0"/>
              <w:jc w:val="center"/>
              <w:rPr>
                <w:rFonts w:ascii="GHEA Grapalat" w:hAnsi="GHEA Grapalat" w:cs="Arial"/>
                <w:sz w:val="16"/>
                <w:szCs w:val="16"/>
              </w:rPr>
            </w:pPr>
            <w:r>
              <w:rPr>
                <w:rFonts w:ascii="GHEA Grapalat" w:hAnsi="GHEA Grapalat"/>
                <w:sz w:val="16"/>
                <w:szCs w:val="16"/>
              </w:rPr>
              <w:t>0</w:t>
            </w:r>
            <w:r w:rsidRPr="00B138F3">
              <w:rPr>
                <w:rFonts w:ascii="GHEA Grapalat" w:hAnsi="GHEA Grapalat"/>
                <w:sz w:val="16"/>
                <w:szCs w:val="16"/>
              </w:rPr>
              <w:t>%</w:t>
            </w:r>
            <w:r>
              <w:rPr>
                <w:rFonts w:ascii="GHEA Grapalat" w:hAnsi="GHEA Grapalat"/>
                <w:sz w:val="16"/>
                <w:szCs w:val="16"/>
              </w:rPr>
              <w:t xml:space="preserve">       </w:t>
            </w:r>
          </w:p>
        </w:tc>
        <w:tc>
          <w:tcPr>
            <w:tcW w:w="593" w:type="dxa"/>
            <w:tcBorders>
              <w:top w:val="nil"/>
              <w:right w:val="nil"/>
            </w:tcBorders>
            <w:vAlign w:val="center"/>
          </w:tcPr>
          <w:p w:rsidR="004E3AD0" w:rsidRPr="00B138F3" w:rsidRDefault="004E3AD0" w:rsidP="004E3AD0">
            <w:pPr>
              <w:widowControl w:val="0"/>
              <w:jc w:val="center"/>
              <w:rPr>
                <w:rFonts w:ascii="GHEA Grapalat" w:hAnsi="GHEA Grapalat" w:cs="Arial"/>
                <w:sz w:val="16"/>
                <w:szCs w:val="16"/>
              </w:rPr>
            </w:pPr>
            <w:r>
              <w:rPr>
                <w:rFonts w:ascii="GHEA Grapalat" w:hAnsi="GHEA Grapalat"/>
                <w:sz w:val="16"/>
                <w:szCs w:val="16"/>
              </w:rPr>
              <w:t>0</w:t>
            </w:r>
            <w:r w:rsidRPr="00B138F3">
              <w:rPr>
                <w:rFonts w:ascii="GHEA Grapalat" w:hAnsi="GHEA Grapalat"/>
                <w:sz w:val="16"/>
                <w:szCs w:val="16"/>
              </w:rPr>
              <w:t>%</w:t>
            </w:r>
            <w:r>
              <w:rPr>
                <w:rFonts w:ascii="GHEA Grapalat" w:hAnsi="GHEA Grapalat"/>
                <w:sz w:val="16"/>
                <w:szCs w:val="16"/>
              </w:rPr>
              <w:t xml:space="preserve">       </w:t>
            </w:r>
          </w:p>
        </w:tc>
        <w:tc>
          <w:tcPr>
            <w:tcW w:w="660" w:type="dxa"/>
            <w:tcBorders>
              <w:top w:val="nil"/>
              <w:right w:val="nil"/>
            </w:tcBorders>
            <w:vAlign w:val="center"/>
          </w:tcPr>
          <w:p w:rsidR="004E3AD0" w:rsidRPr="00B138F3" w:rsidRDefault="004E3AD0" w:rsidP="004E3AD0">
            <w:pPr>
              <w:widowControl w:val="0"/>
              <w:jc w:val="center"/>
              <w:rPr>
                <w:rFonts w:ascii="GHEA Grapalat" w:hAnsi="GHEA Grapalat" w:cs="Arial"/>
                <w:sz w:val="16"/>
                <w:szCs w:val="16"/>
              </w:rPr>
            </w:pPr>
            <w:r>
              <w:rPr>
                <w:rFonts w:ascii="GHEA Grapalat" w:hAnsi="GHEA Grapalat"/>
                <w:sz w:val="16"/>
                <w:szCs w:val="16"/>
              </w:rPr>
              <w:t>0</w:t>
            </w:r>
            <w:r w:rsidRPr="00B138F3">
              <w:rPr>
                <w:rFonts w:ascii="GHEA Grapalat" w:hAnsi="GHEA Grapalat"/>
                <w:sz w:val="16"/>
                <w:szCs w:val="16"/>
              </w:rPr>
              <w:t>%</w:t>
            </w:r>
            <w:r>
              <w:rPr>
                <w:rFonts w:ascii="GHEA Grapalat" w:hAnsi="GHEA Grapalat"/>
                <w:sz w:val="16"/>
                <w:szCs w:val="16"/>
              </w:rPr>
              <w:t xml:space="preserve">       </w:t>
            </w:r>
          </w:p>
        </w:tc>
        <w:tc>
          <w:tcPr>
            <w:tcW w:w="857" w:type="dxa"/>
            <w:tcBorders>
              <w:top w:val="nil"/>
              <w:right w:val="nil"/>
            </w:tcBorders>
            <w:vAlign w:val="center"/>
          </w:tcPr>
          <w:p w:rsidR="004E3AD0" w:rsidRPr="00B138F3" w:rsidRDefault="004E3AD0" w:rsidP="004E3AD0">
            <w:pPr>
              <w:widowControl w:val="0"/>
              <w:jc w:val="center"/>
              <w:rPr>
                <w:rFonts w:ascii="GHEA Grapalat" w:hAnsi="GHEA Grapalat" w:cs="Arial"/>
                <w:sz w:val="16"/>
                <w:szCs w:val="16"/>
              </w:rPr>
            </w:pPr>
            <w:r>
              <w:rPr>
                <w:rFonts w:ascii="GHEA Grapalat" w:hAnsi="GHEA Grapalat"/>
                <w:sz w:val="16"/>
                <w:szCs w:val="16"/>
              </w:rPr>
              <w:t>10</w:t>
            </w:r>
            <w:r w:rsidRPr="00B138F3">
              <w:rPr>
                <w:rFonts w:ascii="GHEA Grapalat" w:hAnsi="GHEA Grapalat"/>
                <w:sz w:val="16"/>
                <w:szCs w:val="16"/>
              </w:rPr>
              <w:t>%</w:t>
            </w:r>
            <w:r>
              <w:rPr>
                <w:rFonts w:ascii="GHEA Grapalat" w:hAnsi="GHEA Grapalat"/>
                <w:sz w:val="16"/>
                <w:szCs w:val="16"/>
              </w:rPr>
              <w:t xml:space="preserve">       </w:t>
            </w:r>
          </w:p>
        </w:tc>
        <w:tc>
          <w:tcPr>
            <w:tcW w:w="787" w:type="dxa"/>
            <w:tcBorders>
              <w:top w:val="nil"/>
              <w:right w:val="nil"/>
            </w:tcBorders>
          </w:tcPr>
          <w:p w:rsidR="004E3AD0" w:rsidRDefault="004E3AD0" w:rsidP="004E3AD0">
            <w:r w:rsidRPr="00432677">
              <w:rPr>
                <w:rFonts w:ascii="GHEA Grapalat" w:hAnsi="GHEA Grapalat"/>
                <w:sz w:val="16"/>
                <w:szCs w:val="16"/>
              </w:rPr>
              <w:t>10 %</w:t>
            </w:r>
          </w:p>
        </w:tc>
        <w:tc>
          <w:tcPr>
            <w:tcW w:w="726" w:type="dxa"/>
            <w:tcBorders>
              <w:top w:val="nil"/>
              <w:right w:val="nil"/>
            </w:tcBorders>
          </w:tcPr>
          <w:p w:rsidR="004E3AD0" w:rsidRDefault="004E3AD0" w:rsidP="004E3AD0">
            <w:r w:rsidRPr="0076550E">
              <w:rPr>
                <w:rFonts w:ascii="GHEA Grapalat" w:hAnsi="GHEA Grapalat"/>
                <w:sz w:val="16"/>
                <w:szCs w:val="16"/>
              </w:rPr>
              <w:t>10 %</w:t>
            </w:r>
          </w:p>
        </w:tc>
        <w:tc>
          <w:tcPr>
            <w:tcW w:w="659" w:type="dxa"/>
            <w:tcBorders>
              <w:top w:val="nil"/>
              <w:right w:val="nil"/>
            </w:tcBorders>
          </w:tcPr>
          <w:p w:rsidR="004E3AD0" w:rsidRDefault="004E3AD0" w:rsidP="004E3AD0">
            <w:r w:rsidRPr="00FE2B84">
              <w:rPr>
                <w:rFonts w:ascii="GHEA Grapalat" w:hAnsi="GHEA Grapalat"/>
                <w:sz w:val="16"/>
                <w:szCs w:val="16"/>
              </w:rPr>
              <w:t>10 %</w:t>
            </w:r>
          </w:p>
        </w:tc>
        <w:tc>
          <w:tcPr>
            <w:tcW w:w="913" w:type="dxa"/>
            <w:tcBorders>
              <w:top w:val="nil"/>
              <w:right w:val="single" w:sz="4" w:space="0" w:color="auto"/>
            </w:tcBorders>
          </w:tcPr>
          <w:p w:rsidR="004E3AD0" w:rsidRDefault="004E3AD0" w:rsidP="004E3AD0">
            <w:r w:rsidRPr="00502246">
              <w:rPr>
                <w:rFonts w:ascii="GHEA Grapalat" w:hAnsi="GHEA Grapalat"/>
                <w:sz w:val="16"/>
                <w:szCs w:val="16"/>
              </w:rPr>
              <w:t>10</w:t>
            </w:r>
            <w:r>
              <w:rPr>
                <w:rFonts w:ascii="GHEA Grapalat" w:hAnsi="GHEA Grapalat"/>
                <w:sz w:val="16"/>
                <w:szCs w:val="16"/>
              </w:rPr>
              <w:t>0</w:t>
            </w:r>
            <w:r w:rsidRPr="00502246">
              <w:rPr>
                <w:rFonts w:ascii="GHEA Grapalat" w:hAnsi="GHEA Grapalat"/>
                <w:sz w:val="16"/>
                <w:szCs w:val="16"/>
              </w:rPr>
              <w:t xml:space="preserve"> %</w:t>
            </w:r>
          </w:p>
        </w:tc>
      </w:tr>
      <w:tr w:rsidR="004E3AD0" w:rsidRPr="00B138F3" w:rsidTr="00C14C79">
        <w:trPr>
          <w:trHeight w:val="354"/>
          <w:jc w:val="center"/>
        </w:trPr>
        <w:tc>
          <w:tcPr>
            <w:tcW w:w="1547" w:type="dxa"/>
          </w:tcPr>
          <w:p w:rsidR="004E3AD0" w:rsidRPr="004E3AD0" w:rsidRDefault="004E3AD0" w:rsidP="004E3AD0">
            <w:pPr>
              <w:widowControl w:val="0"/>
              <w:jc w:val="center"/>
              <w:rPr>
                <w:rFonts w:ascii="GHEA Grapalat" w:hAnsi="GHEA Grapalat"/>
                <w:sz w:val="16"/>
                <w:szCs w:val="16"/>
              </w:rPr>
            </w:pPr>
            <w:r>
              <w:rPr>
                <w:rFonts w:ascii="GHEA Grapalat" w:hAnsi="GHEA Grapalat"/>
                <w:sz w:val="16"/>
                <w:szCs w:val="16"/>
              </w:rPr>
              <w:t>2</w:t>
            </w:r>
          </w:p>
        </w:tc>
        <w:tc>
          <w:tcPr>
            <w:tcW w:w="1520" w:type="dxa"/>
            <w:vAlign w:val="bottom"/>
          </w:tcPr>
          <w:p w:rsidR="004E3AD0" w:rsidRPr="004F7F4D" w:rsidRDefault="00C14C79" w:rsidP="004E3AD0">
            <w:pPr>
              <w:rPr>
                <w:rFonts w:ascii="Calibri" w:hAnsi="Calibri" w:cs="Calibri"/>
                <w:sz w:val="18"/>
                <w:szCs w:val="18"/>
                <w:lang w:val="en-US"/>
              </w:rPr>
            </w:pPr>
            <w:r>
              <w:rPr>
                <w:rFonts w:ascii="Calibri" w:hAnsi="Calibri" w:cs="Calibri"/>
                <w:sz w:val="18"/>
                <w:szCs w:val="18"/>
                <w:lang w:val="en-US"/>
              </w:rPr>
              <w:t>15551600</w:t>
            </w:r>
          </w:p>
        </w:tc>
        <w:tc>
          <w:tcPr>
            <w:tcW w:w="1592" w:type="dxa"/>
          </w:tcPr>
          <w:p w:rsidR="004E3AD0" w:rsidRDefault="004E3AD0" w:rsidP="004E3AD0">
            <w:pPr>
              <w:rPr>
                <w:lang w:val="en-US"/>
              </w:rPr>
            </w:pPr>
          </w:p>
          <w:p w:rsidR="004E3AD0" w:rsidRPr="00692BA1" w:rsidRDefault="00C14C79" w:rsidP="004E3AD0">
            <w:pPr>
              <w:rPr>
                <w:lang w:val="en-GB"/>
              </w:rPr>
            </w:pPr>
            <w:proofErr w:type="spellStart"/>
            <w:r>
              <w:rPr>
                <w:rFonts w:ascii="GHEA Grapalat" w:hAnsi="GHEA Grapalat"/>
                <w:lang w:val="en-GB"/>
              </w:rPr>
              <w:t>Мацун</w:t>
            </w:r>
            <w:proofErr w:type="spellEnd"/>
          </w:p>
        </w:tc>
        <w:tc>
          <w:tcPr>
            <w:tcW w:w="712" w:type="dxa"/>
          </w:tcPr>
          <w:p w:rsidR="004E3AD0" w:rsidRDefault="004E3AD0" w:rsidP="004E3AD0">
            <w:r w:rsidRPr="00DA736C">
              <w:rPr>
                <w:rFonts w:ascii="GHEA Grapalat" w:hAnsi="GHEA Grapalat"/>
                <w:sz w:val="16"/>
                <w:szCs w:val="16"/>
              </w:rPr>
              <w:t>10 %</w:t>
            </w:r>
          </w:p>
        </w:tc>
        <w:tc>
          <w:tcPr>
            <w:tcW w:w="830" w:type="dxa"/>
          </w:tcPr>
          <w:p w:rsidR="004E3AD0" w:rsidRDefault="004E3AD0" w:rsidP="004E3AD0">
            <w:r w:rsidRPr="00BE084A">
              <w:rPr>
                <w:rFonts w:ascii="GHEA Grapalat" w:hAnsi="GHEA Grapalat"/>
                <w:sz w:val="16"/>
                <w:szCs w:val="16"/>
              </w:rPr>
              <w:t>10 %</w:t>
            </w:r>
          </w:p>
        </w:tc>
        <w:tc>
          <w:tcPr>
            <w:tcW w:w="548" w:type="dxa"/>
          </w:tcPr>
          <w:p w:rsidR="004E3AD0" w:rsidRDefault="004E3AD0" w:rsidP="004E3AD0">
            <w:r w:rsidRPr="000C2270">
              <w:rPr>
                <w:rFonts w:ascii="GHEA Grapalat" w:hAnsi="GHEA Grapalat"/>
                <w:sz w:val="16"/>
                <w:szCs w:val="16"/>
              </w:rPr>
              <w:t>15 %</w:t>
            </w:r>
          </w:p>
        </w:tc>
        <w:tc>
          <w:tcPr>
            <w:tcW w:w="706" w:type="dxa"/>
          </w:tcPr>
          <w:p w:rsidR="004E3AD0" w:rsidRDefault="004E3AD0" w:rsidP="004E3AD0">
            <w:r w:rsidRPr="00515CC8">
              <w:rPr>
                <w:rFonts w:ascii="GHEA Grapalat" w:hAnsi="GHEA Grapalat"/>
                <w:sz w:val="16"/>
                <w:szCs w:val="16"/>
              </w:rPr>
              <w:t>15 %</w:t>
            </w:r>
          </w:p>
        </w:tc>
        <w:tc>
          <w:tcPr>
            <w:tcW w:w="492" w:type="dxa"/>
          </w:tcPr>
          <w:p w:rsidR="004E3AD0" w:rsidRDefault="004E3AD0" w:rsidP="004E3AD0">
            <w:r w:rsidRPr="005E5CAC">
              <w:rPr>
                <w:rFonts w:ascii="GHEA Grapalat" w:hAnsi="GHEA Grapalat"/>
                <w:sz w:val="16"/>
                <w:szCs w:val="16"/>
              </w:rPr>
              <w:t xml:space="preserve">10%       </w:t>
            </w:r>
          </w:p>
        </w:tc>
        <w:tc>
          <w:tcPr>
            <w:tcW w:w="603" w:type="dxa"/>
            <w:gridSpan w:val="2"/>
            <w:tcBorders>
              <w:top w:val="single" w:sz="4" w:space="0" w:color="auto"/>
              <w:bottom w:val="single" w:sz="4" w:space="0" w:color="auto"/>
              <w:right w:val="nil"/>
            </w:tcBorders>
          </w:tcPr>
          <w:p w:rsidR="004E3AD0" w:rsidRDefault="004E3AD0" w:rsidP="004E3AD0">
            <w:r w:rsidRPr="00831701">
              <w:rPr>
                <w:rFonts w:ascii="GHEA Grapalat" w:hAnsi="GHEA Grapalat"/>
                <w:sz w:val="16"/>
                <w:szCs w:val="16"/>
              </w:rPr>
              <w:t xml:space="preserve">0%       </w:t>
            </w:r>
          </w:p>
        </w:tc>
        <w:tc>
          <w:tcPr>
            <w:tcW w:w="593" w:type="dxa"/>
            <w:tcBorders>
              <w:top w:val="single" w:sz="4" w:space="0" w:color="auto"/>
              <w:bottom w:val="single" w:sz="4" w:space="0" w:color="auto"/>
              <w:right w:val="nil"/>
            </w:tcBorders>
          </w:tcPr>
          <w:p w:rsidR="004E3AD0" w:rsidRDefault="004E3AD0" w:rsidP="004E3AD0">
            <w:r w:rsidRPr="00440A38">
              <w:rPr>
                <w:rFonts w:ascii="GHEA Grapalat" w:hAnsi="GHEA Grapalat"/>
                <w:sz w:val="16"/>
                <w:szCs w:val="16"/>
              </w:rPr>
              <w:t xml:space="preserve">0%       </w:t>
            </w:r>
          </w:p>
        </w:tc>
        <w:tc>
          <w:tcPr>
            <w:tcW w:w="660" w:type="dxa"/>
            <w:tcBorders>
              <w:top w:val="single" w:sz="4" w:space="0" w:color="auto"/>
              <w:bottom w:val="single" w:sz="4" w:space="0" w:color="auto"/>
              <w:right w:val="nil"/>
            </w:tcBorders>
          </w:tcPr>
          <w:p w:rsidR="004E3AD0" w:rsidRDefault="004E3AD0" w:rsidP="004E3AD0">
            <w:r w:rsidRPr="00A27784">
              <w:rPr>
                <w:rFonts w:ascii="GHEA Grapalat" w:hAnsi="GHEA Grapalat"/>
                <w:sz w:val="16"/>
                <w:szCs w:val="16"/>
              </w:rPr>
              <w:t xml:space="preserve">0%       </w:t>
            </w:r>
          </w:p>
        </w:tc>
        <w:tc>
          <w:tcPr>
            <w:tcW w:w="857" w:type="dxa"/>
            <w:tcBorders>
              <w:top w:val="single" w:sz="4" w:space="0" w:color="auto"/>
              <w:bottom w:val="single" w:sz="4" w:space="0" w:color="auto"/>
              <w:right w:val="nil"/>
            </w:tcBorders>
          </w:tcPr>
          <w:p w:rsidR="004E3AD0" w:rsidRDefault="004E3AD0" w:rsidP="004E3AD0">
            <w:r w:rsidRPr="00FF20AC">
              <w:rPr>
                <w:rFonts w:ascii="GHEA Grapalat" w:hAnsi="GHEA Grapalat"/>
                <w:sz w:val="16"/>
                <w:szCs w:val="16"/>
              </w:rPr>
              <w:t>10 %</w:t>
            </w:r>
          </w:p>
        </w:tc>
        <w:tc>
          <w:tcPr>
            <w:tcW w:w="787" w:type="dxa"/>
            <w:tcBorders>
              <w:top w:val="single" w:sz="4" w:space="0" w:color="auto"/>
              <w:bottom w:val="single" w:sz="4" w:space="0" w:color="auto"/>
              <w:right w:val="nil"/>
            </w:tcBorders>
          </w:tcPr>
          <w:p w:rsidR="004E3AD0" w:rsidRDefault="004E3AD0" w:rsidP="004E3AD0">
            <w:r w:rsidRPr="00432677">
              <w:rPr>
                <w:rFonts w:ascii="GHEA Grapalat" w:hAnsi="GHEA Grapalat"/>
                <w:sz w:val="16"/>
                <w:szCs w:val="16"/>
              </w:rPr>
              <w:t>10 %</w:t>
            </w:r>
          </w:p>
        </w:tc>
        <w:tc>
          <w:tcPr>
            <w:tcW w:w="726" w:type="dxa"/>
            <w:tcBorders>
              <w:top w:val="single" w:sz="4" w:space="0" w:color="auto"/>
              <w:bottom w:val="single" w:sz="4" w:space="0" w:color="auto"/>
              <w:right w:val="nil"/>
            </w:tcBorders>
          </w:tcPr>
          <w:p w:rsidR="004E3AD0" w:rsidRDefault="004E3AD0" w:rsidP="004E3AD0">
            <w:r w:rsidRPr="0076550E">
              <w:rPr>
                <w:rFonts w:ascii="GHEA Grapalat" w:hAnsi="GHEA Grapalat"/>
                <w:sz w:val="16"/>
                <w:szCs w:val="16"/>
              </w:rPr>
              <w:t>10 %</w:t>
            </w:r>
          </w:p>
        </w:tc>
        <w:tc>
          <w:tcPr>
            <w:tcW w:w="659" w:type="dxa"/>
            <w:tcBorders>
              <w:top w:val="single" w:sz="4" w:space="0" w:color="auto"/>
              <w:bottom w:val="single" w:sz="4" w:space="0" w:color="auto"/>
              <w:right w:val="nil"/>
            </w:tcBorders>
          </w:tcPr>
          <w:p w:rsidR="004E3AD0" w:rsidRDefault="004E3AD0" w:rsidP="004E3AD0">
            <w:r w:rsidRPr="00FE2B84">
              <w:rPr>
                <w:rFonts w:ascii="GHEA Grapalat" w:hAnsi="GHEA Grapalat"/>
                <w:sz w:val="16"/>
                <w:szCs w:val="16"/>
              </w:rPr>
              <w:t>10 %</w:t>
            </w:r>
          </w:p>
        </w:tc>
        <w:tc>
          <w:tcPr>
            <w:tcW w:w="913" w:type="dxa"/>
            <w:tcBorders>
              <w:top w:val="single" w:sz="4" w:space="0" w:color="auto"/>
              <w:bottom w:val="nil"/>
              <w:right w:val="single" w:sz="4" w:space="0" w:color="auto"/>
            </w:tcBorders>
          </w:tcPr>
          <w:p w:rsidR="004E3AD0" w:rsidRDefault="004E3AD0" w:rsidP="004E3AD0">
            <w:r w:rsidRPr="00502246">
              <w:rPr>
                <w:rFonts w:ascii="GHEA Grapalat" w:hAnsi="GHEA Grapalat"/>
                <w:sz w:val="16"/>
                <w:szCs w:val="16"/>
              </w:rPr>
              <w:t>10</w:t>
            </w:r>
            <w:r>
              <w:rPr>
                <w:rFonts w:ascii="GHEA Grapalat" w:hAnsi="GHEA Grapalat"/>
                <w:sz w:val="16"/>
                <w:szCs w:val="16"/>
              </w:rPr>
              <w:t>0</w:t>
            </w:r>
            <w:r w:rsidRPr="00502246">
              <w:rPr>
                <w:rFonts w:ascii="GHEA Grapalat" w:hAnsi="GHEA Grapalat"/>
                <w:sz w:val="16"/>
                <w:szCs w:val="16"/>
              </w:rPr>
              <w:t xml:space="preserve"> %</w:t>
            </w:r>
          </w:p>
        </w:tc>
      </w:tr>
      <w:tr w:rsidR="004E3AD0" w:rsidRPr="00B138F3" w:rsidTr="00C14C79">
        <w:trPr>
          <w:trHeight w:val="404"/>
          <w:jc w:val="center"/>
        </w:trPr>
        <w:tc>
          <w:tcPr>
            <w:tcW w:w="1547" w:type="dxa"/>
          </w:tcPr>
          <w:p w:rsidR="004E3AD0" w:rsidRPr="004E3AD0" w:rsidRDefault="004E3AD0" w:rsidP="004E3AD0">
            <w:pPr>
              <w:widowControl w:val="0"/>
              <w:jc w:val="center"/>
              <w:rPr>
                <w:rFonts w:ascii="GHEA Grapalat" w:hAnsi="GHEA Grapalat"/>
                <w:sz w:val="16"/>
                <w:szCs w:val="16"/>
              </w:rPr>
            </w:pPr>
            <w:r>
              <w:rPr>
                <w:rFonts w:ascii="GHEA Grapalat" w:hAnsi="GHEA Grapalat"/>
                <w:sz w:val="16"/>
                <w:szCs w:val="16"/>
              </w:rPr>
              <w:t>3</w:t>
            </w:r>
          </w:p>
        </w:tc>
        <w:tc>
          <w:tcPr>
            <w:tcW w:w="1520" w:type="dxa"/>
          </w:tcPr>
          <w:p w:rsidR="004E3AD0" w:rsidRPr="004F7F4D" w:rsidRDefault="00C14C79" w:rsidP="004E3AD0">
            <w:pPr>
              <w:rPr>
                <w:rFonts w:ascii="Sylfaen" w:hAnsi="Sylfaen"/>
                <w:sz w:val="18"/>
                <w:szCs w:val="18"/>
                <w:lang w:val="en-US"/>
              </w:rPr>
            </w:pPr>
            <w:r>
              <w:rPr>
                <w:rFonts w:ascii="Sylfaen" w:hAnsi="Sylfaen"/>
                <w:sz w:val="18"/>
                <w:szCs w:val="18"/>
                <w:lang w:val="en-US"/>
              </w:rPr>
              <w:t>15821500</w:t>
            </w:r>
          </w:p>
        </w:tc>
        <w:tc>
          <w:tcPr>
            <w:tcW w:w="1592" w:type="dxa"/>
            <w:vAlign w:val="center"/>
          </w:tcPr>
          <w:p w:rsidR="004E3AD0" w:rsidRPr="00FA0050" w:rsidRDefault="00C14C79" w:rsidP="004E3AD0">
            <w:pPr>
              <w:pStyle w:val="BodyTextIndent2"/>
              <w:widowControl w:val="0"/>
              <w:spacing w:after="120" w:line="240" w:lineRule="auto"/>
              <w:ind w:firstLine="0"/>
              <w:rPr>
                <w:rFonts w:ascii="GHEA Grapalat" w:hAnsi="GHEA Grapalat"/>
                <w:sz w:val="24"/>
                <w:szCs w:val="24"/>
                <w:lang w:val="en-GB"/>
              </w:rPr>
            </w:pPr>
            <w:proofErr w:type="spellStart"/>
            <w:r>
              <w:rPr>
                <w:rFonts w:ascii="GHEA Grapalat" w:hAnsi="GHEA Grapalat"/>
                <w:sz w:val="24"/>
                <w:szCs w:val="24"/>
                <w:lang w:val="en-GB"/>
              </w:rPr>
              <w:t>Печенье</w:t>
            </w:r>
            <w:proofErr w:type="spellEnd"/>
          </w:p>
        </w:tc>
        <w:tc>
          <w:tcPr>
            <w:tcW w:w="712" w:type="dxa"/>
          </w:tcPr>
          <w:p w:rsidR="004E3AD0" w:rsidRDefault="004E3AD0" w:rsidP="004E3AD0">
            <w:r w:rsidRPr="00DA736C">
              <w:rPr>
                <w:rFonts w:ascii="GHEA Grapalat" w:hAnsi="GHEA Grapalat"/>
                <w:sz w:val="16"/>
                <w:szCs w:val="16"/>
              </w:rPr>
              <w:t>10 %</w:t>
            </w:r>
          </w:p>
        </w:tc>
        <w:tc>
          <w:tcPr>
            <w:tcW w:w="830" w:type="dxa"/>
          </w:tcPr>
          <w:p w:rsidR="004E3AD0" w:rsidRDefault="004E3AD0" w:rsidP="004E3AD0">
            <w:r w:rsidRPr="00BE084A">
              <w:rPr>
                <w:rFonts w:ascii="GHEA Grapalat" w:hAnsi="GHEA Grapalat"/>
                <w:sz w:val="16"/>
                <w:szCs w:val="16"/>
              </w:rPr>
              <w:t>10 %</w:t>
            </w:r>
          </w:p>
        </w:tc>
        <w:tc>
          <w:tcPr>
            <w:tcW w:w="548" w:type="dxa"/>
          </w:tcPr>
          <w:p w:rsidR="004E3AD0" w:rsidRDefault="004E3AD0" w:rsidP="004E3AD0">
            <w:r w:rsidRPr="000C2270">
              <w:rPr>
                <w:rFonts w:ascii="GHEA Grapalat" w:hAnsi="GHEA Grapalat"/>
                <w:sz w:val="16"/>
                <w:szCs w:val="16"/>
              </w:rPr>
              <w:t>15 %</w:t>
            </w:r>
          </w:p>
        </w:tc>
        <w:tc>
          <w:tcPr>
            <w:tcW w:w="706" w:type="dxa"/>
          </w:tcPr>
          <w:p w:rsidR="004E3AD0" w:rsidRDefault="004E3AD0" w:rsidP="004E3AD0">
            <w:r w:rsidRPr="00515CC8">
              <w:rPr>
                <w:rFonts w:ascii="GHEA Grapalat" w:hAnsi="GHEA Grapalat"/>
                <w:sz w:val="16"/>
                <w:szCs w:val="16"/>
              </w:rPr>
              <w:t>15 %</w:t>
            </w:r>
          </w:p>
        </w:tc>
        <w:tc>
          <w:tcPr>
            <w:tcW w:w="492" w:type="dxa"/>
          </w:tcPr>
          <w:p w:rsidR="004E3AD0" w:rsidRDefault="004E3AD0" w:rsidP="004E3AD0">
            <w:r w:rsidRPr="005E5CAC">
              <w:rPr>
                <w:rFonts w:ascii="GHEA Grapalat" w:hAnsi="GHEA Grapalat"/>
                <w:sz w:val="16"/>
                <w:szCs w:val="16"/>
              </w:rPr>
              <w:t xml:space="preserve">10%       </w:t>
            </w:r>
          </w:p>
        </w:tc>
        <w:tc>
          <w:tcPr>
            <w:tcW w:w="603" w:type="dxa"/>
            <w:gridSpan w:val="2"/>
            <w:tcBorders>
              <w:top w:val="single" w:sz="4" w:space="0" w:color="auto"/>
            </w:tcBorders>
          </w:tcPr>
          <w:p w:rsidR="004E3AD0" w:rsidRDefault="004E3AD0" w:rsidP="004E3AD0">
            <w:r w:rsidRPr="00831701">
              <w:rPr>
                <w:rFonts w:ascii="GHEA Grapalat" w:hAnsi="GHEA Grapalat"/>
                <w:sz w:val="16"/>
                <w:szCs w:val="16"/>
              </w:rPr>
              <w:t xml:space="preserve">0%       </w:t>
            </w:r>
          </w:p>
        </w:tc>
        <w:tc>
          <w:tcPr>
            <w:tcW w:w="593" w:type="dxa"/>
            <w:tcBorders>
              <w:top w:val="single" w:sz="4" w:space="0" w:color="auto"/>
            </w:tcBorders>
          </w:tcPr>
          <w:p w:rsidR="004E3AD0" w:rsidRDefault="004E3AD0" w:rsidP="004E3AD0">
            <w:r w:rsidRPr="00440A38">
              <w:rPr>
                <w:rFonts w:ascii="GHEA Grapalat" w:hAnsi="GHEA Grapalat"/>
                <w:sz w:val="16"/>
                <w:szCs w:val="16"/>
              </w:rPr>
              <w:t xml:space="preserve">0%       </w:t>
            </w:r>
          </w:p>
        </w:tc>
        <w:tc>
          <w:tcPr>
            <w:tcW w:w="660" w:type="dxa"/>
            <w:tcBorders>
              <w:top w:val="single" w:sz="4" w:space="0" w:color="auto"/>
            </w:tcBorders>
          </w:tcPr>
          <w:p w:rsidR="004E3AD0" w:rsidRDefault="004E3AD0" w:rsidP="004E3AD0">
            <w:r w:rsidRPr="00A27784">
              <w:rPr>
                <w:rFonts w:ascii="GHEA Grapalat" w:hAnsi="GHEA Grapalat"/>
                <w:sz w:val="16"/>
                <w:szCs w:val="16"/>
              </w:rPr>
              <w:t xml:space="preserve">0%       </w:t>
            </w:r>
          </w:p>
        </w:tc>
        <w:tc>
          <w:tcPr>
            <w:tcW w:w="857" w:type="dxa"/>
            <w:tcBorders>
              <w:top w:val="single" w:sz="4" w:space="0" w:color="auto"/>
            </w:tcBorders>
          </w:tcPr>
          <w:p w:rsidR="004E3AD0" w:rsidRDefault="004E3AD0" w:rsidP="004E3AD0">
            <w:r w:rsidRPr="00FF20AC">
              <w:rPr>
                <w:rFonts w:ascii="GHEA Grapalat" w:hAnsi="GHEA Grapalat"/>
                <w:sz w:val="16"/>
                <w:szCs w:val="16"/>
              </w:rPr>
              <w:t>10 %</w:t>
            </w:r>
          </w:p>
        </w:tc>
        <w:tc>
          <w:tcPr>
            <w:tcW w:w="787" w:type="dxa"/>
            <w:tcBorders>
              <w:top w:val="single" w:sz="4" w:space="0" w:color="auto"/>
            </w:tcBorders>
          </w:tcPr>
          <w:p w:rsidR="004E3AD0" w:rsidRDefault="004E3AD0" w:rsidP="004E3AD0">
            <w:r w:rsidRPr="00432677">
              <w:rPr>
                <w:rFonts w:ascii="GHEA Grapalat" w:hAnsi="GHEA Grapalat"/>
                <w:sz w:val="16"/>
                <w:szCs w:val="16"/>
              </w:rPr>
              <w:t>10 %</w:t>
            </w:r>
          </w:p>
        </w:tc>
        <w:tc>
          <w:tcPr>
            <w:tcW w:w="726" w:type="dxa"/>
            <w:tcBorders>
              <w:top w:val="single" w:sz="4" w:space="0" w:color="auto"/>
            </w:tcBorders>
          </w:tcPr>
          <w:p w:rsidR="004E3AD0" w:rsidRDefault="004E3AD0" w:rsidP="004E3AD0">
            <w:r w:rsidRPr="0076550E">
              <w:rPr>
                <w:rFonts w:ascii="GHEA Grapalat" w:hAnsi="GHEA Grapalat"/>
                <w:sz w:val="16"/>
                <w:szCs w:val="16"/>
              </w:rPr>
              <w:t>10 %</w:t>
            </w:r>
          </w:p>
        </w:tc>
        <w:tc>
          <w:tcPr>
            <w:tcW w:w="659" w:type="dxa"/>
            <w:tcBorders>
              <w:top w:val="single" w:sz="4" w:space="0" w:color="auto"/>
            </w:tcBorders>
          </w:tcPr>
          <w:p w:rsidR="004E3AD0" w:rsidRDefault="004E3AD0" w:rsidP="004E3AD0">
            <w:r w:rsidRPr="00FE2B84">
              <w:rPr>
                <w:rFonts w:ascii="GHEA Grapalat" w:hAnsi="GHEA Grapalat"/>
                <w:sz w:val="16"/>
                <w:szCs w:val="16"/>
              </w:rPr>
              <w:t>10 %</w:t>
            </w:r>
          </w:p>
        </w:tc>
        <w:tc>
          <w:tcPr>
            <w:tcW w:w="913" w:type="dxa"/>
            <w:tcBorders>
              <w:top w:val="single" w:sz="4" w:space="0" w:color="auto"/>
            </w:tcBorders>
          </w:tcPr>
          <w:p w:rsidR="004E3AD0" w:rsidRDefault="004E3AD0" w:rsidP="004E3AD0">
            <w:r w:rsidRPr="00502246">
              <w:rPr>
                <w:rFonts w:ascii="GHEA Grapalat" w:hAnsi="GHEA Grapalat"/>
                <w:sz w:val="16"/>
                <w:szCs w:val="16"/>
              </w:rPr>
              <w:t xml:space="preserve">10 </w:t>
            </w:r>
            <w:r>
              <w:rPr>
                <w:rFonts w:ascii="GHEA Grapalat" w:hAnsi="GHEA Grapalat"/>
                <w:sz w:val="16"/>
                <w:szCs w:val="16"/>
              </w:rPr>
              <w:t>0</w:t>
            </w:r>
            <w:r w:rsidRPr="00502246">
              <w:rPr>
                <w:rFonts w:ascii="GHEA Grapalat" w:hAnsi="GHEA Grapalat"/>
                <w:sz w:val="16"/>
                <w:szCs w:val="16"/>
              </w:rPr>
              <w:t>%</w:t>
            </w:r>
          </w:p>
        </w:tc>
      </w:tr>
      <w:tr w:rsidR="004E3AD0" w:rsidRPr="00B138F3" w:rsidTr="00C14C79">
        <w:trPr>
          <w:trHeight w:val="327"/>
          <w:jc w:val="center"/>
        </w:trPr>
        <w:tc>
          <w:tcPr>
            <w:tcW w:w="1547" w:type="dxa"/>
          </w:tcPr>
          <w:p w:rsidR="004E3AD0" w:rsidRPr="004E3AD0" w:rsidRDefault="004E3AD0" w:rsidP="004E3AD0">
            <w:pPr>
              <w:widowControl w:val="0"/>
              <w:jc w:val="center"/>
              <w:rPr>
                <w:rFonts w:ascii="GHEA Grapalat" w:hAnsi="GHEA Grapalat"/>
                <w:sz w:val="16"/>
                <w:szCs w:val="16"/>
              </w:rPr>
            </w:pPr>
            <w:r>
              <w:rPr>
                <w:rFonts w:ascii="GHEA Grapalat" w:hAnsi="GHEA Grapalat"/>
                <w:sz w:val="16"/>
                <w:szCs w:val="16"/>
              </w:rPr>
              <w:t>4</w:t>
            </w:r>
          </w:p>
        </w:tc>
        <w:tc>
          <w:tcPr>
            <w:tcW w:w="1520" w:type="dxa"/>
            <w:vAlign w:val="bottom"/>
          </w:tcPr>
          <w:p w:rsidR="004E3AD0" w:rsidRPr="004F7F4D" w:rsidRDefault="00C14C79" w:rsidP="004E3AD0">
            <w:pPr>
              <w:rPr>
                <w:rFonts w:ascii="Calibri" w:hAnsi="Calibri" w:cs="Calibri"/>
                <w:sz w:val="18"/>
                <w:szCs w:val="18"/>
                <w:lang w:val="en-US"/>
              </w:rPr>
            </w:pPr>
            <w:r>
              <w:rPr>
                <w:rFonts w:ascii="Calibri" w:hAnsi="Calibri" w:cs="Calibri"/>
                <w:sz w:val="18"/>
                <w:szCs w:val="18"/>
                <w:lang w:val="en-US"/>
              </w:rPr>
              <w:t>15811110</w:t>
            </w:r>
          </w:p>
        </w:tc>
        <w:tc>
          <w:tcPr>
            <w:tcW w:w="1592" w:type="dxa"/>
            <w:vAlign w:val="center"/>
          </w:tcPr>
          <w:p w:rsidR="00C14C79" w:rsidRDefault="00C14C79" w:rsidP="00C14C79">
            <w:pPr>
              <w:widowControl w:val="0"/>
              <w:jc w:val="center"/>
              <w:rPr>
                <w:rFonts w:ascii="Calibri" w:hAnsi="Calibri" w:cs="Calibri"/>
                <w:lang w:val="en-GB"/>
              </w:rPr>
            </w:pPr>
            <w:r w:rsidRPr="00692BA1">
              <w:rPr>
                <w:rFonts w:ascii="Cambria" w:hAnsi="Cambria"/>
              </w:rPr>
              <w:t>Хлеб</w:t>
            </w:r>
          </w:p>
          <w:p w:rsidR="004E3AD0" w:rsidRPr="00FA0050" w:rsidRDefault="004E3AD0" w:rsidP="004E3AD0">
            <w:pPr>
              <w:pStyle w:val="BodyTextIndent2"/>
              <w:widowControl w:val="0"/>
              <w:spacing w:after="120" w:line="240" w:lineRule="auto"/>
              <w:ind w:firstLine="0"/>
              <w:rPr>
                <w:rFonts w:ascii="GHEA Grapalat" w:hAnsi="GHEA Grapalat"/>
                <w:sz w:val="24"/>
                <w:szCs w:val="24"/>
                <w:lang w:val="en-GB"/>
              </w:rPr>
            </w:pPr>
          </w:p>
        </w:tc>
        <w:tc>
          <w:tcPr>
            <w:tcW w:w="712" w:type="dxa"/>
          </w:tcPr>
          <w:p w:rsidR="004E3AD0" w:rsidRDefault="004E3AD0" w:rsidP="004E3AD0">
            <w:r w:rsidRPr="00DA736C">
              <w:rPr>
                <w:rFonts w:ascii="GHEA Grapalat" w:hAnsi="GHEA Grapalat"/>
                <w:sz w:val="16"/>
                <w:szCs w:val="16"/>
              </w:rPr>
              <w:t>10 %</w:t>
            </w:r>
          </w:p>
        </w:tc>
        <w:tc>
          <w:tcPr>
            <w:tcW w:w="830" w:type="dxa"/>
          </w:tcPr>
          <w:p w:rsidR="004E3AD0" w:rsidRDefault="004E3AD0" w:rsidP="004E3AD0">
            <w:r w:rsidRPr="00BE084A">
              <w:rPr>
                <w:rFonts w:ascii="GHEA Grapalat" w:hAnsi="GHEA Grapalat"/>
                <w:sz w:val="16"/>
                <w:szCs w:val="16"/>
              </w:rPr>
              <w:t>10 %</w:t>
            </w:r>
          </w:p>
        </w:tc>
        <w:tc>
          <w:tcPr>
            <w:tcW w:w="548" w:type="dxa"/>
          </w:tcPr>
          <w:p w:rsidR="004E3AD0" w:rsidRDefault="004E3AD0" w:rsidP="004E3AD0">
            <w:r w:rsidRPr="000C2270">
              <w:rPr>
                <w:rFonts w:ascii="GHEA Grapalat" w:hAnsi="GHEA Grapalat"/>
                <w:sz w:val="16"/>
                <w:szCs w:val="16"/>
              </w:rPr>
              <w:t>15 %</w:t>
            </w:r>
          </w:p>
        </w:tc>
        <w:tc>
          <w:tcPr>
            <w:tcW w:w="706" w:type="dxa"/>
          </w:tcPr>
          <w:p w:rsidR="004E3AD0" w:rsidRDefault="004E3AD0" w:rsidP="004E3AD0">
            <w:r w:rsidRPr="00515CC8">
              <w:rPr>
                <w:rFonts w:ascii="GHEA Grapalat" w:hAnsi="GHEA Grapalat"/>
                <w:sz w:val="16"/>
                <w:szCs w:val="16"/>
              </w:rPr>
              <w:t>15 %</w:t>
            </w:r>
          </w:p>
        </w:tc>
        <w:tc>
          <w:tcPr>
            <w:tcW w:w="492" w:type="dxa"/>
          </w:tcPr>
          <w:p w:rsidR="004E3AD0" w:rsidRDefault="004E3AD0" w:rsidP="004E3AD0">
            <w:r w:rsidRPr="005E5CAC">
              <w:rPr>
                <w:rFonts w:ascii="GHEA Grapalat" w:hAnsi="GHEA Grapalat"/>
                <w:sz w:val="16"/>
                <w:szCs w:val="16"/>
              </w:rPr>
              <w:t xml:space="preserve">10%       </w:t>
            </w:r>
          </w:p>
        </w:tc>
        <w:tc>
          <w:tcPr>
            <w:tcW w:w="603" w:type="dxa"/>
            <w:gridSpan w:val="2"/>
          </w:tcPr>
          <w:p w:rsidR="004E3AD0" w:rsidRDefault="004E3AD0" w:rsidP="004E3AD0">
            <w:r w:rsidRPr="00831701">
              <w:rPr>
                <w:rFonts w:ascii="GHEA Grapalat" w:hAnsi="GHEA Grapalat"/>
                <w:sz w:val="16"/>
                <w:szCs w:val="16"/>
              </w:rPr>
              <w:t xml:space="preserve">0%       </w:t>
            </w:r>
          </w:p>
        </w:tc>
        <w:tc>
          <w:tcPr>
            <w:tcW w:w="593" w:type="dxa"/>
          </w:tcPr>
          <w:p w:rsidR="004E3AD0" w:rsidRDefault="004E3AD0" w:rsidP="004E3AD0">
            <w:r w:rsidRPr="00440A38">
              <w:rPr>
                <w:rFonts w:ascii="GHEA Grapalat" w:hAnsi="GHEA Grapalat"/>
                <w:sz w:val="16"/>
                <w:szCs w:val="16"/>
              </w:rPr>
              <w:t xml:space="preserve">0%       </w:t>
            </w:r>
          </w:p>
        </w:tc>
        <w:tc>
          <w:tcPr>
            <w:tcW w:w="660" w:type="dxa"/>
          </w:tcPr>
          <w:p w:rsidR="004E3AD0" w:rsidRDefault="004E3AD0" w:rsidP="004E3AD0">
            <w:r w:rsidRPr="00A27784">
              <w:rPr>
                <w:rFonts w:ascii="GHEA Grapalat" w:hAnsi="GHEA Grapalat"/>
                <w:sz w:val="16"/>
                <w:szCs w:val="16"/>
              </w:rPr>
              <w:t xml:space="preserve">0%       </w:t>
            </w:r>
          </w:p>
        </w:tc>
        <w:tc>
          <w:tcPr>
            <w:tcW w:w="857" w:type="dxa"/>
          </w:tcPr>
          <w:p w:rsidR="004E3AD0" w:rsidRDefault="004E3AD0" w:rsidP="004E3AD0">
            <w:r w:rsidRPr="00FF20AC">
              <w:rPr>
                <w:rFonts w:ascii="GHEA Grapalat" w:hAnsi="GHEA Grapalat"/>
                <w:sz w:val="16"/>
                <w:szCs w:val="16"/>
              </w:rPr>
              <w:t>10 %</w:t>
            </w:r>
          </w:p>
        </w:tc>
        <w:tc>
          <w:tcPr>
            <w:tcW w:w="787" w:type="dxa"/>
          </w:tcPr>
          <w:p w:rsidR="004E3AD0" w:rsidRDefault="004E3AD0" w:rsidP="004E3AD0">
            <w:r w:rsidRPr="00432677">
              <w:rPr>
                <w:rFonts w:ascii="GHEA Grapalat" w:hAnsi="GHEA Grapalat"/>
                <w:sz w:val="16"/>
                <w:szCs w:val="16"/>
              </w:rPr>
              <w:t>10 %</w:t>
            </w:r>
          </w:p>
        </w:tc>
        <w:tc>
          <w:tcPr>
            <w:tcW w:w="726" w:type="dxa"/>
          </w:tcPr>
          <w:p w:rsidR="004E3AD0" w:rsidRDefault="004E3AD0" w:rsidP="004E3AD0">
            <w:r w:rsidRPr="0076550E">
              <w:rPr>
                <w:rFonts w:ascii="GHEA Grapalat" w:hAnsi="GHEA Grapalat"/>
                <w:sz w:val="16"/>
                <w:szCs w:val="16"/>
              </w:rPr>
              <w:t>10 %</w:t>
            </w:r>
          </w:p>
        </w:tc>
        <w:tc>
          <w:tcPr>
            <w:tcW w:w="659" w:type="dxa"/>
          </w:tcPr>
          <w:p w:rsidR="004E3AD0" w:rsidRDefault="004E3AD0" w:rsidP="004E3AD0">
            <w:r w:rsidRPr="00FE2B84">
              <w:rPr>
                <w:rFonts w:ascii="GHEA Grapalat" w:hAnsi="GHEA Grapalat"/>
                <w:sz w:val="16"/>
                <w:szCs w:val="16"/>
              </w:rPr>
              <w:t>10 %</w:t>
            </w:r>
          </w:p>
        </w:tc>
        <w:tc>
          <w:tcPr>
            <w:tcW w:w="913" w:type="dxa"/>
          </w:tcPr>
          <w:p w:rsidR="004E3AD0" w:rsidRDefault="004E3AD0" w:rsidP="004E3AD0">
            <w:r w:rsidRPr="00502246">
              <w:rPr>
                <w:rFonts w:ascii="GHEA Grapalat" w:hAnsi="GHEA Grapalat"/>
                <w:sz w:val="16"/>
                <w:szCs w:val="16"/>
              </w:rPr>
              <w:t>10</w:t>
            </w:r>
            <w:r>
              <w:rPr>
                <w:rFonts w:ascii="GHEA Grapalat" w:hAnsi="GHEA Grapalat"/>
                <w:sz w:val="16"/>
                <w:szCs w:val="16"/>
              </w:rPr>
              <w:t>0</w:t>
            </w:r>
            <w:r w:rsidRPr="00502246">
              <w:rPr>
                <w:rFonts w:ascii="GHEA Grapalat" w:hAnsi="GHEA Grapalat"/>
                <w:sz w:val="16"/>
                <w:szCs w:val="16"/>
              </w:rPr>
              <w:t xml:space="preserve"> %</w:t>
            </w:r>
          </w:p>
        </w:tc>
      </w:tr>
      <w:tr w:rsidR="00C14C79" w:rsidRPr="00B138F3" w:rsidTr="00C14C79">
        <w:trPr>
          <w:trHeight w:val="404"/>
          <w:jc w:val="center"/>
        </w:trPr>
        <w:tc>
          <w:tcPr>
            <w:tcW w:w="1547" w:type="dxa"/>
          </w:tcPr>
          <w:p w:rsidR="00C14C79" w:rsidRPr="004E3AD0" w:rsidRDefault="00C14C79" w:rsidP="00C14C79">
            <w:pPr>
              <w:widowControl w:val="0"/>
              <w:jc w:val="center"/>
              <w:rPr>
                <w:rFonts w:ascii="GHEA Grapalat" w:hAnsi="GHEA Grapalat"/>
                <w:sz w:val="16"/>
                <w:szCs w:val="16"/>
              </w:rPr>
            </w:pPr>
            <w:r>
              <w:rPr>
                <w:rFonts w:ascii="GHEA Grapalat" w:hAnsi="GHEA Grapalat"/>
                <w:sz w:val="16"/>
                <w:szCs w:val="16"/>
              </w:rPr>
              <w:t>5</w:t>
            </w:r>
          </w:p>
        </w:tc>
        <w:tc>
          <w:tcPr>
            <w:tcW w:w="1520" w:type="dxa"/>
            <w:vAlign w:val="bottom"/>
          </w:tcPr>
          <w:p w:rsidR="00C14C79" w:rsidRPr="004F7F4D" w:rsidRDefault="00C14C79" w:rsidP="00C14C79">
            <w:pPr>
              <w:rPr>
                <w:rFonts w:ascii="Calibri" w:hAnsi="Calibri" w:cs="Calibri"/>
                <w:sz w:val="18"/>
                <w:szCs w:val="18"/>
                <w:lang w:val="en-US"/>
              </w:rPr>
            </w:pPr>
            <w:r>
              <w:rPr>
                <w:rFonts w:ascii="Calibri" w:hAnsi="Calibri" w:cs="Calibri"/>
                <w:sz w:val="18"/>
                <w:szCs w:val="18"/>
                <w:lang w:val="en-US"/>
              </w:rPr>
              <w:t>15331153</w:t>
            </w:r>
          </w:p>
        </w:tc>
        <w:tc>
          <w:tcPr>
            <w:tcW w:w="1592" w:type="dxa"/>
          </w:tcPr>
          <w:p w:rsidR="00C14C79" w:rsidRDefault="00C14C79" w:rsidP="00C14C79">
            <w:pPr>
              <w:widowControl w:val="0"/>
              <w:jc w:val="center"/>
              <w:rPr>
                <w:rFonts w:ascii="Calibri" w:hAnsi="Calibri" w:cs="Calibri"/>
                <w:lang w:val="en-GB"/>
              </w:rPr>
            </w:pPr>
          </w:p>
          <w:p w:rsidR="00C14C79" w:rsidRDefault="00C14C79" w:rsidP="00C14C79">
            <w:pPr>
              <w:widowControl w:val="0"/>
              <w:rPr>
                <w:rFonts w:ascii="Calibri" w:hAnsi="Calibri" w:cs="Calibri"/>
                <w:lang w:val="en-GB"/>
              </w:rPr>
            </w:pPr>
          </w:p>
          <w:p w:rsidR="00C14C79" w:rsidRPr="003E20F1" w:rsidRDefault="00C14C79" w:rsidP="00C14C79">
            <w:pPr>
              <w:widowControl w:val="0"/>
              <w:rPr>
                <w:rFonts w:ascii="GHEA Grapalat" w:hAnsi="GHEA Grapalat"/>
              </w:rPr>
            </w:pPr>
            <w:proofErr w:type="spellStart"/>
            <w:r w:rsidRPr="003E20F1">
              <w:rPr>
                <w:rFonts w:ascii="Calibri" w:hAnsi="Calibri" w:cs="Calibri"/>
                <w:lang w:val="en-GB"/>
              </w:rPr>
              <w:t>Чечевица</w:t>
            </w:r>
            <w:proofErr w:type="spellEnd"/>
          </w:p>
        </w:tc>
        <w:tc>
          <w:tcPr>
            <w:tcW w:w="712" w:type="dxa"/>
          </w:tcPr>
          <w:p w:rsidR="00C14C79" w:rsidRDefault="00C14C79" w:rsidP="00C14C79">
            <w:r w:rsidRPr="00DA736C">
              <w:rPr>
                <w:rFonts w:ascii="GHEA Grapalat" w:hAnsi="GHEA Grapalat"/>
                <w:sz w:val="16"/>
                <w:szCs w:val="16"/>
              </w:rPr>
              <w:t>10 %</w:t>
            </w:r>
          </w:p>
        </w:tc>
        <w:tc>
          <w:tcPr>
            <w:tcW w:w="830" w:type="dxa"/>
          </w:tcPr>
          <w:p w:rsidR="00C14C79" w:rsidRDefault="00C14C79" w:rsidP="00C14C79">
            <w:r w:rsidRPr="00BE084A">
              <w:rPr>
                <w:rFonts w:ascii="GHEA Grapalat" w:hAnsi="GHEA Grapalat"/>
                <w:sz w:val="16"/>
                <w:szCs w:val="16"/>
              </w:rPr>
              <w:t>10 %</w:t>
            </w:r>
          </w:p>
        </w:tc>
        <w:tc>
          <w:tcPr>
            <w:tcW w:w="548" w:type="dxa"/>
          </w:tcPr>
          <w:p w:rsidR="00C14C79" w:rsidRDefault="00C14C79" w:rsidP="00C14C79">
            <w:r w:rsidRPr="000C2270">
              <w:rPr>
                <w:rFonts w:ascii="GHEA Grapalat" w:hAnsi="GHEA Grapalat"/>
                <w:sz w:val="16"/>
                <w:szCs w:val="16"/>
              </w:rPr>
              <w:t>15 %</w:t>
            </w:r>
          </w:p>
        </w:tc>
        <w:tc>
          <w:tcPr>
            <w:tcW w:w="706" w:type="dxa"/>
          </w:tcPr>
          <w:p w:rsidR="00C14C79" w:rsidRDefault="00C14C79" w:rsidP="00C14C79">
            <w:r w:rsidRPr="00515CC8">
              <w:rPr>
                <w:rFonts w:ascii="GHEA Grapalat" w:hAnsi="GHEA Grapalat"/>
                <w:sz w:val="16"/>
                <w:szCs w:val="16"/>
              </w:rPr>
              <w:t>15 %</w:t>
            </w:r>
          </w:p>
        </w:tc>
        <w:tc>
          <w:tcPr>
            <w:tcW w:w="492" w:type="dxa"/>
          </w:tcPr>
          <w:p w:rsidR="00C14C79" w:rsidRDefault="00C14C79" w:rsidP="00C14C79">
            <w:r w:rsidRPr="005E5CAC">
              <w:rPr>
                <w:rFonts w:ascii="GHEA Grapalat" w:hAnsi="GHEA Grapalat"/>
                <w:sz w:val="16"/>
                <w:szCs w:val="16"/>
              </w:rPr>
              <w:t xml:space="preserve">10%       </w:t>
            </w:r>
          </w:p>
        </w:tc>
        <w:tc>
          <w:tcPr>
            <w:tcW w:w="603" w:type="dxa"/>
            <w:gridSpan w:val="2"/>
          </w:tcPr>
          <w:p w:rsidR="00C14C79" w:rsidRDefault="00C14C79" w:rsidP="00C14C79">
            <w:r w:rsidRPr="00831701">
              <w:rPr>
                <w:rFonts w:ascii="GHEA Grapalat" w:hAnsi="GHEA Grapalat"/>
                <w:sz w:val="16"/>
                <w:szCs w:val="16"/>
              </w:rPr>
              <w:t xml:space="preserve">0%       </w:t>
            </w:r>
          </w:p>
        </w:tc>
        <w:tc>
          <w:tcPr>
            <w:tcW w:w="593" w:type="dxa"/>
          </w:tcPr>
          <w:p w:rsidR="00C14C79" w:rsidRDefault="00C14C79" w:rsidP="00C14C79">
            <w:r w:rsidRPr="00440A38">
              <w:rPr>
                <w:rFonts w:ascii="GHEA Grapalat" w:hAnsi="GHEA Grapalat"/>
                <w:sz w:val="16"/>
                <w:szCs w:val="16"/>
              </w:rPr>
              <w:t xml:space="preserve">0%       </w:t>
            </w:r>
          </w:p>
        </w:tc>
        <w:tc>
          <w:tcPr>
            <w:tcW w:w="660" w:type="dxa"/>
          </w:tcPr>
          <w:p w:rsidR="00C14C79" w:rsidRDefault="00C14C79" w:rsidP="00C14C79">
            <w:r w:rsidRPr="00A27784">
              <w:rPr>
                <w:rFonts w:ascii="GHEA Grapalat" w:hAnsi="GHEA Grapalat"/>
                <w:sz w:val="16"/>
                <w:szCs w:val="16"/>
              </w:rPr>
              <w:t xml:space="preserve">0%       </w:t>
            </w:r>
          </w:p>
        </w:tc>
        <w:tc>
          <w:tcPr>
            <w:tcW w:w="857" w:type="dxa"/>
          </w:tcPr>
          <w:p w:rsidR="00C14C79" w:rsidRDefault="00C14C79" w:rsidP="00C14C79">
            <w:r w:rsidRPr="00FF20AC">
              <w:rPr>
                <w:rFonts w:ascii="GHEA Grapalat" w:hAnsi="GHEA Grapalat"/>
                <w:sz w:val="16"/>
                <w:szCs w:val="16"/>
              </w:rPr>
              <w:t>10 %</w:t>
            </w:r>
          </w:p>
        </w:tc>
        <w:tc>
          <w:tcPr>
            <w:tcW w:w="787" w:type="dxa"/>
          </w:tcPr>
          <w:p w:rsidR="00C14C79" w:rsidRDefault="00C14C79" w:rsidP="00C14C79">
            <w:r w:rsidRPr="00432677">
              <w:rPr>
                <w:rFonts w:ascii="GHEA Grapalat" w:hAnsi="GHEA Grapalat"/>
                <w:sz w:val="16"/>
                <w:szCs w:val="16"/>
              </w:rPr>
              <w:t>10 %</w:t>
            </w:r>
          </w:p>
        </w:tc>
        <w:tc>
          <w:tcPr>
            <w:tcW w:w="726" w:type="dxa"/>
          </w:tcPr>
          <w:p w:rsidR="00C14C79" w:rsidRDefault="00C14C79" w:rsidP="00C14C79">
            <w:r w:rsidRPr="0076550E">
              <w:rPr>
                <w:rFonts w:ascii="GHEA Grapalat" w:hAnsi="GHEA Grapalat"/>
                <w:sz w:val="16"/>
                <w:szCs w:val="16"/>
              </w:rPr>
              <w:t>10 %</w:t>
            </w:r>
          </w:p>
        </w:tc>
        <w:tc>
          <w:tcPr>
            <w:tcW w:w="659" w:type="dxa"/>
          </w:tcPr>
          <w:p w:rsidR="00C14C79" w:rsidRDefault="00C14C79" w:rsidP="00C14C79">
            <w:r w:rsidRPr="00FE2B84">
              <w:rPr>
                <w:rFonts w:ascii="GHEA Grapalat" w:hAnsi="GHEA Grapalat"/>
                <w:sz w:val="16"/>
                <w:szCs w:val="16"/>
              </w:rPr>
              <w:t>10 %</w:t>
            </w:r>
          </w:p>
        </w:tc>
        <w:tc>
          <w:tcPr>
            <w:tcW w:w="913" w:type="dxa"/>
          </w:tcPr>
          <w:p w:rsidR="00C14C79" w:rsidRDefault="00C14C79" w:rsidP="00C14C79">
            <w:r w:rsidRPr="00502246">
              <w:rPr>
                <w:rFonts w:ascii="GHEA Grapalat" w:hAnsi="GHEA Grapalat"/>
                <w:sz w:val="16"/>
                <w:szCs w:val="16"/>
              </w:rPr>
              <w:t>10</w:t>
            </w:r>
            <w:r>
              <w:rPr>
                <w:rFonts w:ascii="GHEA Grapalat" w:hAnsi="GHEA Grapalat"/>
                <w:sz w:val="16"/>
                <w:szCs w:val="16"/>
              </w:rPr>
              <w:t>0</w:t>
            </w:r>
            <w:r w:rsidRPr="00502246">
              <w:rPr>
                <w:rFonts w:ascii="GHEA Grapalat" w:hAnsi="GHEA Grapalat"/>
                <w:sz w:val="16"/>
                <w:szCs w:val="16"/>
              </w:rPr>
              <w:t xml:space="preserve"> %</w:t>
            </w:r>
          </w:p>
        </w:tc>
      </w:tr>
      <w:tr w:rsidR="00C14C79" w:rsidRPr="00B138F3" w:rsidTr="00C14C79">
        <w:trPr>
          <w:trHeight w:val="404"/>
          <w:jc w:val="center"/>
        </w:trPr>
        <w:tc>
          <w:tcPr>
            <w:tcW w:w="1547" w:type="dxa"/>
          </w:tcPr>
          <w:p w:rsidR="00C14C79" w:rsidRPr="004E3AD0" w:rsidRDefault="00C14C79" w:rsidP="00C14C79">
            <w:pPr>
              <w:widowControl w:val="0"/>
              <w:jc w:val="center"/>
              <w:rPr>
                <w:rFonts w:ascii="GHEA Grapalat" w:hAnsi="GHEA Grapalat"/>
                <w:sz w:val="16"/>
                <w:szCs w:val="16"/>
              </w:rPr>
            </w:pPr>
            <w:r>
              <w:rPr>
                <w:rFonts w:ascii="GHEA Grapalat" w:hAnsi="GHEA Grapalat"/>
                <w:sz w:val="16"/>
                <w:szCs w:val="16"/>
              </w:rPr>
              <w:lastRenderedPageBreak/>
              <w:t>6</w:t>
            </w:r>
          </w:p>
        </w:tc>
        <w:tc>
          <w:tcPr>
            <w:tcW w:w="1520" w:type="dxa"/>
            <w:vAlign w:val="bottom"/>
          </w:tcPr>
          <w:p w:rsidR="00C14C79" w:rsidRPr="003E20F1" w:rsidRDefault="00C14C79" w:rsidP="00C14C79">
            <w:pPr>
              <w:rPr>
                <w:rFonts w:ascii="Calibri" w:hAnsi="Calibri" w:cs="Calibri"/>
                <w:lang w:val="en-GB"/>
              </w:rPr>
            </w:pPr>
            <w:r>
              <w:rPr>
                <w:rFonts w:ascii="Calibri" w:hAnsi="Calibri" w:cs="Calibri"/>
                <w:lang w:val="en-GB"/>
              </w:rPr>
              <w:t>15616000</w:t>
            </w:r>
          </w:p>
        </w:tc>
        <w:tc>
          <w:tcPr>
            <w:tcW w:w="1592" w:type="dxa"/>
          </w:tcPr>
          <w:p w:rsidR="00C14C79" w:rsidRPr="003E20F1" w:rsidRDefault="00C14C79" w:rsidP="00C14C79">
            <w:pPr>
              <w:widowControl w:val="0"/>
              <w:rPr>
                <w:rFonts w:ascii="GHEA Grapalat" w:hAnsi="GHEA Grapalat"/>
              </w:rPr>
            </w:pPr>
            <w:r w:rsidRPr="00692BA1">
              <w:rPr>
                <w:rFonts w:ascii="Cambria" w:hAnsi="Cambria"/>
              </w:rPr>
              <w:t>Гр</w:t>
            </w:r>
            <w:proofErr w:type="spellStart"/>
            <w:r w:rsidRPr="00692BA1">
              <w:rPr>
                <w:rFonts w:ascii="Cambria" w:hAnsi="Cambria"/>
                <w:lang w:val="en-GB"/>
              </w:rPr>
              <w:t>ечка</w:t>
            </w:r>
            <w:proofErr w:type="spellEnd"/>
          </w:p>
        </w:tc>
        <w:tc>
          <w:tcPr>
            <w:tcW w:w="712" w:type="dxa"/>
          </w:tcPr>
          <w:p w:rsidR="00C14C79" w:rsidRDefault="00C14C79" w:rsidP="00C14C79">
            <w:r w:rsidRPr="00DA736C">
              <w:rPr>
                <w:rFonts w:ascii="GHEA Grapalat" w:hAnsi="GHEA Grapalat"/>
                <w:sz w:val="16"/>
                <w:szCs w:val="16"/>
              </w:rPr>
              <w:t>10 %</w:t>
            </w:r>
          </w:p>
        </w:tc>
        <w:tc>
          <w:tcPr>
            <w:tcW w:w="830" w:type="dxa"/>
          </w:tcPr>
          <w:p w:rsidR="00C14C79" w:rsidRDefault="00C14C79" w:rsidP="00C14C79">
            <w:r w:rsidRPr="00BE084A">
              <w:rPr>
                <w:rFonts w:ascii="GHEA Grapalat" w:hAnsi="GHEA Grapalat"/>
                <w:sz w:val="16"/>
                <w:szCs w:val="16"/>
              </w:rPr>
              <w:t>10 %</w:t>
            </w:r>
          </w:p>
        </w:tc>
        <w:tc>
          <w:tcPr>
            <w:tcW w:w="548" w:type="dxa"/>
          </w:tcPr>
          <w:p w:rsidR="00C14C79" w:rsidRDefault="00C14C79" w:rsidP="00C14C79">
            <w:r w:rsidRPr="000C2270">
              <w:rPr>
                <w:rFonts w:ascii="GHEA Grapalat" w:hAnsi="GHEA Grapalat"/>
                <w:sz w:val="16"/>
                <w:szCs w:val="16"/>
              </w:rPr>
              <w:t>15 %</w:t>
            </w:r>
          </w:p>
        </w:tc>
        <w:tc>
          <w:tcPr>
            <w:tcW w:w="706" w:type="dxa"/>
          </w:tcPr>
          <w:p w:rsidR="00C14C79" w:rsidRDefault="00C14C79" w:rsidP="00C14C79">
            <w:r w:rsidRPr="00515CC8">
              <w:rPr>
                <w:rFonts w:ascii="GHEA Grapalat" w:hAnsi="GHEA Grapalat"/>
                <w:sz w:val="16"/>
                <w:szCs w:val="16"/>
              </w:rPr>
              <w:t>15 %</w:t>
            </w:r>
          </w:p>
        </w:tc>
        <w:tc>
          <w:tcPr>
            <w:tcW w:w="492" w:type="dxa"/>
          </w:tcPr>
          <w:p w:rsidR="00C14C79" w:rsidRDefault="00C14C79" w:rsidP="00C14C79">
            <w:r w:rsidRPr="005E5CAC">
              <w:rPr>
                <w:rFonts w:ascii="GHEA Grapalat" w:hAnsi="GHEA Grapalat"/>
                <w:sz w:val="16"/>
                <w:szCs w:val="16"/>
              </w:rPr>
              <w:t xml:space="preserve">10%       </w:t>
            </w:r>
          </w:p>
        </w:tc>
        <w:tc>
          <w:tcPr>
            <w:tcW w:w="603" w:type="dxa"/>
            <w:gridSpan w:val="2"/>
          </w:tcPr>
          <w:p w:rsidR="00C14C79" w:rsidRDefault="00C14C79" w:rsidP="00C14C79">
            <w:r w:rsidRPr="00831701">
              <w:rPr>
                <w:rFonts w:ascii="GHEA Grapalat" w:hAnsi="GHEA Grapalat"/>
                <w:sz w:val="16"/>
                <w:szCs w:val="16"/>
              </w:rPr>
              <w:t xml:space="preserve">0%       </w:t>
            </w:r>
          </w:p>
        </w:tc>
        <w:tc>
          <w:tcPr>
            <w:tcW w:w="593" w:type="dxa"/>
          </w:tcPr>
          <w:p w:rsidR="00C14C79" w:rsidRDefault="00C14C79" w:rsidP="00C14C79">
            <w:r w:rsidRPr="00440A38">
              <w:rPr>
                <w:rFonts w:ascii="GHEA Grapalat" w:hAnsi="GHEA Grapalat"/>
                <w:sz w:val="16"/>
                <w:szCs w:val="16"/>
              </w:rPr>
              <w:t xml:space="preserve">0%       </w:t>
            </w:r>
          </w:p>
        </w:tc>
        <w:tc>
          <w:tcPr>
            <w:tcW w:w="660" w:type="dxa"/>
          </w:tcPr>
          <w:p w:rsidR="00C14C79" w:rsidRDefault="00C14C79" w:rsidP="00C14C79">
            <w:r w:rsidRPr="00A27784">
              <w:rPr>
                <w:rFonts w:ascii="GHEA Grapalat" w:hAnsi="GHEA Grapalat"/>
                <w:sz w:val="16"/>
                <w:szCs w:val="16"/>
              </w:rPr>
              <w:t xml:space="preserve">0%       </w:t>
            </w:r>
          </w:p>
        </w:tc>
        <w:tc>
          <w:tcPr>
            <w:tcW w:w="857" w:type="dxa"/>
          </w:tcPr>
          <w:p w:rsidR="00C14C79" w:rsidRDefault="00C14C79" w:rsidP="00C14C79">
            <w:r w:rsidRPr="00FF20AC">
              <w:rPr>
                <w:rFonts w:ascii="GHEA Grapalat" w:hAnsi="GHEA Grapalat"/>
                <w:sz w:val="16"/>
                <w:szCs w:val="16"/>
              </w:rPr>
              <w:t>10 %</w:t>
            </w:r>
          </w:p>
        </w:tc>
        <w:tc>
          <w:tcPr>
            <w:tcW w:w="787" w:type="dxa"/>
          </w:tcPr>
          <w:p w:rsidR="00C14C79" w:rsidRDefault="00C14C79" w:rsidP="00C14C79">
            <w:r w:rsidRPr="00432677">
              <w:rPr>
                <w:rFonts w:ascii="GHEA Grapalat" w:hAnsi="GHEA Grapalat"/>
                <w:sz w:val="16"/>
                <w:szCs w:val="16"/>
              </w:rPr>
              <w:t>10 %</w:t>
            </w:r>
          </w:p>
        </w:tc>
        <w:tc>
          <w:tcPr>
            <w:tcW w:w="726" w:type="dxa"/>
          </w:tcPr>
          <w:p w:rsidR="00C14C79" w:rsidRDefault="00C14C79" w:rsidP="00C14C79">
            <w:r w:rsidRPr="0076550E">
              <w:rPr>
                <w:rFonts w:ascii="GHEA Grapalat" w:hAnsi="GHEA Grapalat"/>
                <w:sz w:val="16"/>
                <w:szCs w:val="16"/>
              </w:rPr>
              <w:t>10 %</w:t>
            </w:r>
          </w:p>
        </w:tc>
        <w:tc>
          <w:tcPr>
            <w:tcW w:w="659" w:type="dxa"/>
          </w:tcPr>
          <w:p w:rsidR="00C14C79" w:rsidRDefault="00C14C79" w:rsidP="00C14C79">
            <w:r w:rsidRPr="00FE2B84">
              <w:rPr>
                <w:rFonts w:ascii="GHEA Grapalat" w:hAnsi="GHEA Grapalat"/>
                <w:sz w:val="16"/>
                <w:szCs w:val="16"/>
              </w:rPr>
              <w:t>10 %</w:t>
            </w:r>
          </w:p>
        </w:tc>
        <w:tc>
          <w:tcPr>
            <w:tcW w:w="913" w:type="dxa"/>
          </w:tcPr>
          <w:p w:rsidR="00C14C79" w:rsidRDefault="00C14C79" w:rsidP="00C14C79">
            <w:r w:rsidRPr="00502246">
              <w:rPr>
                <w:rFonts w:ascii="GHEA Grapalat" w:hAnsi="GHEA Grapalat"/>
                <w:sz w:val="16"/>
                <w:szCs w:val="16"/>
              </w:rPr>
              <w:t xml:space="preserve">10 </w:t>
            </w:r>
            <w:r>
              <w:rPr>
                <w:rFonts w:ascii="GHEA Grapalat" w:hAnsi="GHEA Grapalat"/>
                <w:sz w:val="16"/>
                <w:szCs w:val="16"/>
              </w:rPr>
              <w:t>0</w:t>
            </w:r>
            <w:r w:rsidRPr="00502246">
              <w:rPr>
                <w:rFonts w:ascii="GHEA Grapalat" w:hAnsi="GHEA Grapalat"/>
                <w:sz w:val="16"/>
                <w:szCs w:val="16"/>
              </w:rPr>
              <w:t>%</w:t>
            </w:r>
          </w:p>
        </w:tc>
      </w:tr>
      <w:tr w:rsidR="00C14C79" w:rsidRPr="00B138F3" w:rsidTr="00C14C79">
        <w:trPr>
          <w:trHeight w:val="404"/>
          <w:jc w:val="center"/>
        </w:trPr>
        <w:tc>
          <w:tcPr>
            <w:tcW w:w="1547" w:type="dxa"/>
            <w:tcBorders>
              <w:top w:val="single" w:sz="4" w:space="0" w:color="auto"/>
              <w:left w:val="single" w:sz="4" w:space="0" w:color="auto"/>
              <w:bottom w:val="single" w:sz="4" w:space="0" w:color="auto"/>
              <w:right w:val="single" w:sz="4" w:space="0" w:color="auto"/>
            </w:tcBorders>
          </w:tcPr>
          <w:p w:rsidR="00C14C79" w:rsidRPr="004E3AD0" w:rsidRDefault="00C14C79" w:rsidP="00C14C79">
            <w:pPr>
              <w:widowControl w:val="0"/>
              <w:jc w:val="center"/>
              <w:rPr>
                <w:rFonts w:ascii="GHEA Grapalat" w:hAnsi="GHEA Grapalat"/>
                <w:sz w:val="16"/>
                <w:szCs w:val="16"/>
              </w:rPr>
            </w:pPr>
            <w:r>
              <w:rPr>
                <w:rFonts w:ascii="GHEA Grapalat" w:hAnsi="GHEA Grapalat"/>
                <w:sz w:val="16"/>
                <w:szCs w:val="16"/>
              </w:rPr>
              <w:t>7</w:t>
            </w:r>
          </w:p>
        </w:tc>
        <w:tc>
          <w:tcPr>
            <w:tcW w:w="1520" w:type="dxa"/>
            <w:tcBorders>
              <w:top w:val="single" w:sz="4" w:space="0" w:color="auto"/>
              <w:left w:val="single" w:sz="4" w:space="0" w:color="auto"/>
              <w:bottom w:val="single" w:sz="4" w:space="0" w:color="auto"/>
              <w:right w:val="single" w:sz="4" w:space="0" w:color="auto"/>
            </w:tcBorders>
            <w:vAlign w:val="bottom"/>
          </w:tcPr>
          <w:p w:rsidR="00C14C79" w:rsidRPr="002E3056" w:rsidRDefault="00C14C79" w:rsidP="00C14C79">
            <w:pPr>
              <w:rPr>
                <w:rFonts w:ascii="Calibri" w:hAnsi="Calibri" w:cs="Calibri"/>
                <w:lang w:val="en-GB"/>
              </w:rPr>
            </w:pPr>
            <w:r>
              <w:rPr>
                <w:rFonts w:ascii="Calibri" w:hAnsi="Calibri" w:cs="Calibri"/>
                <w:lang w:val="en-GB"/>
              </w:rPr>
              <w:t>15851100</w:t>
            </w:r>
          </w:p>
        </w:tc>
        <w:tc>
          <w:tcPr>
            <w:tcW w:w="1592" w:type="dxa"/>
            <w:tcBorders>
              <w:top w:val="single" w:sz="4" w:space="0" w:color="auto"/>
              <w:left w:val="single" w:sz="4" w:space="0" w:color="auto"/>
              <w:bottom w:val="single" w:sz="4" w:space="0" w:color="auto"/>
              <w:right w:val="single" w:sz="4" w:space="0" w:color="auto"/>
            </w:tcBorders>
          </w:tcPr>
          <w:p w:rsidR="00C14C79" w:rsidRPr="002E3056" w:rsidRDefault="00C14C79" w:rsidP="00C14C79">
            <w:pPr>
              <w:rPr>
                <w:rFonts w:ascii="GHEA Grapalat" w:hAnsi="GHEA Grapalat"/>
              </w:rPr>
            </w:pPr>
            <w:proofErr w:type="spellStart"/>
            <w:r>
              <w:rPr>
                <w:rFonts w:ascii="Cambria" w:hAnsi="Cambria"/>
                <w:lang w:val="en-GB"/>
              </w:rPr>
              <w:t>Макарон</w:t>
            </w:r>
            <w:proofErr w:type="spellEnd"/>
          </w:p>
        </w:tc>
        <w:tc>
          <w:tcPr>
            <w:tcW w:w="712" w:type="dxa"/>
            <w:tcBorders>
              <w:top w:val="single" w:sz="4" w:space="0" w:color="auto"/>
              <w:left w:val="single" w:sz="4" w:space="0" w:color="auto"/>
              <w:bottom w:val="single" w:sz="4" w:space="0" w:color="auto"/>
              <w:right w:val="single" w:sz="4" w:space="0" w:color="auto"/>
            </w:tcBorders>
          </w:tcPr>
          <w:p w:rsidR="00C14C79" w:rsidRDefault="00C14C79" w:rsidP="00C14C79">
            <w:r w:rsidRPr="00DF4BE6">
              <w:rPr>
                <w:rFonts w:ascii="GHEA Grapalat" w:hAnsi="GHEA Grapalat"/>
                <w:sz w:val="16"/>
                <w:szCs w:val="16"/>
              </w:rPr>
              <w:t>10 %</w:t>
            </w:r>
          </w:p>
        </w:tc>
        <w:tc>
          <w:tcPr>
            <w:tcW w:w="830" w:type="dxa"/>
            <w:tcBorders>
              <w:top w:val="single" w:sz="4" w:space="0" w:color="auto"/>
              <w:left w:val="single" w:sz="4" w:space="0" w:color="auto"/>
              <w:bottom w:val="single" w:sz="4" w:space="0" w:color="auto"/>
              <w:right w:val="single" w:sz="4" w:space="0" w:color="auto"/>
            </w:tcBorders>
          </w:tcPr>
          <w:p w:rsidR="00C14C79" w:rsidRDefault="00C14C79" w:rsidP="00C14C79">
            <w:r w:rsidRPr="00FC2576">
              <w:rPr>
                <w:rFonts w:ascii="GHEA Grapalat" w:hAnsi="GHEA Grapalat"/>
                <w:sz w:val="16"/>
                <w:szCs w:val="16"/>
              </w:rPr>
              <w:t>10 %</w:t>
            </w:r>
          </w:p>
        </w:tc>
        <w:tc>
          <w:tcPr>
            <w:tcW w:w="548" w:type="dxa"/>
            <w:tcBorders>
              <w:top w:val="single" w:sz="4" w:space="0" w:color="auto"/>
              <w:left w:val="single" w:sz="4" w:space="0" w:color="auto"/>
              <w:bottom w:val="single" w:sz="4" w:space="0" w:color="auto"/>
              <w:right w:val="single" w:sz="4" w:space="0" w:color="auto"/>
            </w:tcBorders>
          </w:tcPr>
          <w:p w:rsidR="00C14C79" w:rsidRDefault="00C14C79" w:rsidP="00C14C79">
            <w:r w:rsidRPr="00616660">
              <w:rPr>
                <w:rFonts w:ascii="GHEA Grapalat" w:hAnsi="GHEA Grapalat"/>
                <w:sz w:val="16"/>
                <w:szCs w:val="16"/>
              </w:rPr>
              <w:t>15 %</w:t>
            </w:r>
          </w:p>
        </w:tc>
        <w:tc>
          <w:tcPr>
            <w:tcW w:w="706" w:type="dxa"/>
            <w:tcBorders>
              <w:top w:val="single" w:sz="4" w:space="0" w:color="auto"/>
              <w:left w:val="single" w:sz="4" w:space="0" w:color="auto"/>
              <w:bottom w:val="single" w:sz="4" w:space="0" w:color="auto"/>
              <w:right w:val="single" w:sz="4" w:space="0" w:color="auto"/>
            </w:tcBorders>
          </w:tcPr>
          <w:p w:rsidR="00C14C79" w:rsidRDefault="00C14C79" w:rsidP="00C14C79">
            <w:r w:rsidRPr="005E4960">
              <w:rPr>
                <w:rFonts w:ascii="GHEA Grapalat" w:hAnsi="GHEA Grapalat"/>
                <w:sz w:val="16"/>
                <w:szCs w:val="16"/>
              </w:rPr>
              <w:t>15 %</w:t>
            </w:r>
          </w:p>
        </w:tc>
        <w:tc>
          <w:tcPr>
            <w:tcW w:w="565" w:type="dxa"/>
            <w:gridSpan w:val="2"/>
            <w:tcBorders>
              <w:top w:val="single" w:sz="4" w:space="0" w:color="auto"/>
              <w:left w:val="single" w:sz="4" w:space="0" w:color="auto"/>
              <w:bottom w:val="single" w:sz="4" w:space="0" w:color="auto"/>
              <w:right w:val="single" w:sz="4" w:space="0" w:color="auto"/>
            </w:tcBorders>
          </w:tcPr>
          <w:p w:rsidR="00C14C79" w:rsidRDefault="00C14C79" w:rsidP="00C14C79">
            <w:r w:rsidRPr="00F70624">
              <w:rPr>
                <w:rFonts w:ascii="GHEA Grapalat" w:hAnsi="GHEA Grapalat"/>
                <w:sz w:val="16"/>
                <w:szCs w:val="16"/>
              </w:rPr>
              <w:t>10 %</w:t>
            </w:r>
          </w:p>
        </w:tc>
        <w:tc>
          <w:tcPr>
            <w:tcW w:w="530" w:type="dxa"/>
            <w:tcBorders>
              <w:top w:val="single" w:sz="4" w:space="0" w:color="auto"/>
              <w:left w:val="single" w:sz="4" w:space="0" w:color="auto"/>
              <w:bottom w:val="single" w:sz="4" w:space="0" w:color="auto"/>
              <w:right w:val="single" w:sz="4" w:space="0" w:color="auto"/>
            </w:tcBorders>
          </w:tcPr>
          <w:p w:rsidR="00C14C79" w:rsidRDefault="00C14C79" w:rsidP="00C14C79">
            <w:r w:rsidRPr="00701309">
              <w:rPr>
                <w:rFonts w:ascii="GHEA Grapalat" w:hAnsi="GHEA Grapalat"/>
                <w:sz w:val="16"/>
                <w:szCs w:val="16"/>
              </w:rPr>
              <w:t xml:space="preserve">0%       </w:t>
            </w:r>
          </w:p>
        </w:tc>
        <w:tc>
          <w:tcPr>
            <w:tcW w:w="593" w:type="dxa"/>
            <w:tcBorders>
              <w:top w:val="single" w:sz="4" w:space="0" w:color="auto"/>
              <w:left w:val="single" w:sz="4" w:space="0" w:color="auto"/>
              <w:bottom w:val="single" w:sz="4" w:space="0" w:color="auto"/>
              <w:right w:val="single" w:sz="4" w:space="0" w:color="auto"/>
            </w:tcBorders>
          </w:tcPr>
          <w:p w:rsidR="00C14C79" w:rsidRDefault="00C14C79" w:rsidP="00C14C79">
            <w:r w:rsidRPr="00EF4DC7">
              <w:rPr>
                <w:rFonts w:ascii="GHEA Grapalat" w:hAnsi="GHEA Grapalat"/>
                <w:sz w:val="16"/>
                <w:szCs w:val="16"/>
              </w:rPr>
              <w:t xml:space="preserve">0%       </w:t>
            </w:r>
          </w:p>
        </w:tc>
        <w:tc>
          <w:tcPr>
            <w:tcW w:w="660" w:type="dxa"/>
            <w:tcBorders>
              <w:top w:val="single" w:sz="4" w:space="0" w:color="auto"/>
              <w:left w:val="single" w:sz="4" w:space="0" w:color="auto"/>
              <w:bottom w:val="single" w:sz="4" w:space="0" w:color="auto"/>
              <w:right w:val="single" w:sz="4" w:space="0" w:color="auto"/>
            </w:tcBorders>
          </w:tcPr>
          <w:p w:rsidR="00C14C79" w:rsidRDefault="00C14C79" w:rsidP="00C14C79">
            <w:r w:rsidRPr="0082782E">
              <w:rPr>
                <w:rFonts w:ascii="GHEA Grapalat" w:hAnsi="GHEA Grapalat"/>
                <w:sz w:val="16"/>
                <w:szCs w:val="16"/>
              </w:rPr>
              <w:t xml:space="preserve">0%       </w:t>
            </w:r>
          </w:p>
        </w:tc>
        <w:tc>
          <w:tcPr>
            <w:tcW w:w="857" w:type="dxa"/>
            <w:tcBorders>
              <w:top w:val="single" w:sz="4" w:space="0" w:color="auto"/>
              <w:left w:val="single" w:sz="4" w:space="0" w:color="auto"/>
              <w:bottom w:val="single" w:sz="4" w:space="0" w:color="auto"/>
              <w:right w:val="single" w:sz="4" w:space="0" w:color="auto"/>
            </w:tcBorders>
          </w:tcPr>
          <w:p w:rsidR="00C14C79" w:rsidRDefault="00C14C79" w:rsidP="00C14C79">
            <w:r w:rsidRPr="0046695B">
              <w:rPr>
                <w:rFonts w:ascii="GHEA Grapalat" w:hAnsi="GHEA Grapalat"/>
                <w:sz w:val="16"/>
                <w:szCs w:val="16"/>
              </w:rPr>
              <w:t>10 %</w:t>
            </w:r>
          </w:p>
        </w:tc>
        <w:tc>
          <w:tcPr>
            <w:tcW w:w="787" w:type="dxa"/>
            <w:tcBorders>
              <w:top w:val="single" w:sz="4" w:space="0" w:color="auto"/>
              <w:left w:val="single" w:sz="4" w:space="0" w:color="auto"/>
              <w:bottom w:val="single" w:sz="4" w:space="0" w:color="auto"/>
              <w:right w:val="single" w:sz="4" w:space="0" w:color="auto"/>
            </w:tcBorders>
          </w:tcPr>
          <w:p w:rsidR="00C14C79" w:rsidRDefault="00C14C79" w:rsidP="00C14C79">
            <w:r w:rsidRPr="009E7B27">
              <w:rPr>
                <w:rFonts w:ascii="GHEA Grapalat" w:hAnsi="GHEA Grapalat"/>
                <w:sz w:val="16"/>
                <w:szCs w:val="16"/>
              </w:rPr>
              <w:t>10 %</w:t>
            </w:r>
          </w:p>
        </w:tc>
        <w:tc>
          <w:tcPr>
            <w:tcW w:w="726" w:type="dxa"/>
            <w:tcBorders>
              <w:top w:val="single" w:sz="4" w:space="0" w:color="auto"/>
              <w:left w:val="single" w:sz="4" w:space="0" w:color="auto"/>
              <w:bottom w:val="single" w:sz="4" w:space="0" w:color="auto"/>
              <w:right w:val="single" w:sz="4" w:space="0" w:color="auto"/>
            </w:tcBorders>
          </w:tcPr>
          <w:p w:rsidR="00C14C79" w:rsidRDefault="00C14C79" w:rsidP="00C14C79">
            <w:r w:rsidRPr="00426F2F">
              <w:rPr>
                <w:rFonts w:ascii="GHEA Grapalat" w:hAnsi="GHEA Grapalat"/>
                <w:sz w:val="16"/>
                <w:szCs w:val="16"/>
              </w:rPr>
              <w:t>10 %</w:t>
            </w:r>
          </w:p>
        </w:tc>
        <w:tc>
          <w:tcPr>
            <w:tcW w:w="659" w:type="dxa"/>
            <w:tcBorders>
              <w:top w:val="single" w:sz="4" w:space="0" w:color="auto"/>
              <w:left w:val="single" w:sz="4" w:space="0" w:color="auto"/>
              <w:bottom w:val="single" w:sz="4" w:space="0" w:color="auto"/>
              <w:right w:val="single" w:sz="4" w:space="0" w:color="auto"/>
            </w:tcBorders>
          </w:tcPr>
          <w:p w:rsidR="00C14C79" w:rsidRDefault="00C14C79" w:rsidP="00C14C79">
            <w:r w:rsidRPr="00F74E40">
              <w:rPr>
                <w:rFonts w:ascii="GHEA Grapalat" w:hAnsi="GHEA Grapalat"/>
                <w:sz w:val="16"/>
                <w:szCs w:val="16"/>
              </w:rPr>
              <w:t>10 %</w:t>
            </w:r>
          </w:p>
        </w:tc>
        <w:tc>
          <w:tcPr>
            <w:tcW w:w="913" w:type="dxa"/>
            <w:tcBorders>
              <w:top w:val="single" w:sz="4" w:space="0" w:color="auto"/>
              <w:left w:val="single" w:sz="4" w:space="0" w:color="auto"/>
              <w:bottom w:val="single" w:sz="4" w:space="0" w:color="auto"/>
              <w:right w:val="single" w:sz="4" w:space="0" w:color="auto"/>
            </w:tcBorders>
          </w:tcPr>
          <w:p w:rsidR="00C14C79" w:rsidRDefault="00C14C79" w:rsidP="00C14C79">
            <w:r w:rsidRPr="00373761">
              <w:rPr>
                <w:rFonts w:ascii="GHEA Grapalat" w:hAnsi="GHEA Grapalat"/>
                <w:sz w:val="16"/>
                <w:szCs w:val="16"/>
              </w:rPr>
              <w:t>10 0%</w:t>
            </w:r>
          </w:p>
        </w:tc>
      </w:tr>
      <w:tr w:rsidR="00C14C79" w:rsidRPr="00B138F3" w:rsidTr="00C14C79">
        <w:trPr>
          <w:trHeight w:val="404"/>
          <w:jc w:val="center"/>
        </w:trPr>
        <w:tc>
          <w:tcPr>
            <w:tcW w:w="1547" w:type="dxa"/>
            <w:tcBorders>
              <w:top w:val="single" w:sz="4" w:space="0" w:color="auto"/>
              <w:left w:val="single" w:sz="4" w:space="0" w:color="auto"/>
              <w:bottom w:val="single" w:sz="4" w:space="0" w:color="auto"/>
              <w:right w:val="single" w:sz="4" w:space="0" w:color="auto"/>
            </w:tcBorders>
          </w:tcPr>
          <w:p w:rsidR="00C14C79" w:rsidRPr="004E3AD0" w:rsidRDefault="00C14C79" w:rsidP="00C14C79">
            <w:pPr>
              <w:widowControl w:val="0"/>
              <w:jc w:val="center"/>
              <w:rPr>
                <w:rFonts w:ascii="GHEA Grapalat" w:hAnsi="GHEA Grapalat"/>
                <w:sz w:val="16"/>
                <w:szCs w:val="16"/>
              </w:rPr>
            </w:pPr>
            <w:r>
              <w:rPr>
                <w:rFonts w:ascii="GHEA Grapalat" w:hAnsi="GHEA Grapalat"/>
                <w:sz w:val="16"/>
                <w:szCs w:val="16"/>
              </w:rPr>
              <w:t>8</w:t>
            </w:r>
          </w:p>
        </w:tc>
        <w:tc>
          <w:tcPr>
            <w:tcW w:w="1520" w:type="dxa"/>
            <w:tcBorders>
              <w:top w:val="single" w:sz="4" w:space="0" w:color="auto"/>
              <w:left w:val="single" w:sz="4" w:space="0" w:color="auto"/>
              <w:bottom w:val="single" w:sz="4" w:space="0" w:color="auto"/>
              <w:right w:val="single" w:sz="4" w:space="0" w:color="auto"/>
            </w:tcBorders>
            <w:vAlign w:val="bottom"/>
          </w:tcPr>
          <w:p w:rsidR="00C14C79" w:rsidRPr="002E3056" w:rsidRDefault="00C14C79" w:rsidP="00C14C79">
            <w:pPr>
              <w:rPr>
                <w:rFonts w:ascii="Calibri" w:hAnsi="Calibri" w:cs="Calibri"/>
                <w:lang w:val="en-GB"/>
              </w:rPr>
            </w:pPr>
            <w:r>
              <w:rPr>
                <w:rFonts w:ascii="Calibri" w:hAnsi="Calibri" w:cs="Calibri"/>
                <w:lang w:val="en-GB"/>
              </w:rPr>
              <w:t>15614300</w:t>
            </w:r>
          </w:p>
        </w:tc>
        <w:tc>
          <w:tcPr>
            <w:tcW w:w="1592" w:type="dxa"/>
            <w:tcBorders>
              <w:top w:val="single" w:sz="4" w:space="0" w:color="auto"/>
              <w:left w:val="single" w:sz="4" w:space="0" w:color="auto"/>
              <w:bottom w:val="single" w:sz="4" w:space="0" w:color="auto"/>
              <w:right w:val="single" w:sz="4" w:space="0" w:color="auto"/>
            </w:tcBorders>
            <w:vAlign w:val="center"/>
          </w:tcPr>
          <w:p w:rsidR="00C14C79" w:rsidRPr="009044F1" w:rsidRDefault="00C14C79" w:rsidP="00C14C79">
            <w:pPr>
              <w:pStyle w:val="BodyTextIndent2"/>
              <w:widowControl w:val="0"/>
              <w:spacing w:after="120" w:line="240" w:lineRule="auto"/>
              <w:ind w:firstLine="0"/>
              <w:rPr>
                <w:rFonts w:ascii="GHEA Grapalat" w:hAnsi="GHEA Grapalat"/>
                <w:sz w:val="24"/>
                <w:szCs w:val="24"/>
                <w:u w:val="single"/>
                <w:vertAlign w:val="subscript"/>
              </w:rPr>
            </w:pPr>
            <w:r>
              <w:rPr>
                <w:lang w:val="en-US"/>
              </w:rPr>
              <w:t>Р</w:t>
            </w:r>
            <w:r w:rsidRPr="0059075B">
              <w:t>ис</w:t>
            </w:r>
          </w:p>
        </w:tc>
        <w:tc>
          <w:tcPr>
            <w:tcW w:w="712" w:type="dxa"/>
            <w:tcBorders>
              <w:top w:val="single" w:sz="4" w:space="0" w:color="auto"/>
              <w:left w:val="single" w:sz="4" w:space="0" w:color="auto"/>
              <w:bottom w:val="single" w:sz="4" w:space="0" w:color="auto"/>
              <w:right w:val="single" w:sz="4" w:space="0" w:color="auto"/>
            </w:tcBorders>
          </w:tcPr>
          <w:p w:rsidR="00C14C79" w:rsidRDefault="00C14C79" w:rsidP="00C14C79">
            <w:r w:rsidRPr="00DF4BE6">
              <w:rPr>
                <w:rFonts w:ascii="GHEA Grapalat" w:hAnsi="GHEA Grapalat"/>
                <w:sz w:val="16"/>
                <w:szCs w:val="16"/>
              </w:rPr>
              <w:t>10 %</w:t>
            </w:r>
          </w:p>
        </w:tc>
        <w:tc>
          <w:tcPr>
            <w:tcW w:w="830" w:type="dxa"/>
            <w:tcBorders>
              <w:top w:val="single" w:sz="4" w:space="0" w:color="auto"/>
              <w:left w:val="single" w:sz="4" w:space="0" w:color="auto"/>
              <w:bottom w:val="single" w:sz="4" w:space="0" w:color="auto"/>
              <w:right w:val="single" w:sz="4" w:space="0" w:color="auto"/>
            </w:tcBorders>
          </w:tcPr>
          <w:p w:rsidR="00C14C79" w:rsidRDefault="00C14C79" w:rsidP="00C14C79">
            <w:r w:rsidRPr="00FC2576">
              <w:rPr>
                <w:rFonts w:ascii="GHEA Grapalat" w:hAnsi="GHEA Grapalat"/>
                <w:sz w:val="16"/>
                <w:szCs w:val="16"/>
              </w:rPr>
              <w:t>10 %</w:t>
            </w:r>
          </w:p>
        </w:tc>
        <w:tc>
          <w:tcPr>
            <w:tcW w:w="548" w:type="dxa"/>
            <w:tcBorders>
              <w:top w:val="single" w:sz="4" w:space="0" w:color="auto"/>
              <w:left w:val="single" w:sz="4" w:space="0" w:color="auto"/>
              <w:bottom w:val="single" w:sz="4" w:space="0" w:color="auto"/>
              <w:right w:val="single" w:sz="4" w:space="0" w:color="auto"/>
            </w:tcBorders>
          </w:tcPr>
          <w:p w:rsidR="00C14C79" w:rsidRDefault="00C14C79" w:rsidP="00C14C79">
            <w:r w:rsidRPr="00616660">
              <w:rPr>
                <w:rFonts w:ascii="GHEA Grapalat" w:hAnsi="GHEA Grapalat"/>
                <w:sz w:val="16"/>
                <w:szCs w:val="16"/>
              </w:rPr>
              <w:t>15 %</w:t>
            </w:r>
          </w:p>
        </w:tc>
        <w:tc>
          <w:tcPr>
            <w:tcW w:w="706" w:type="dxa"/>
            <w:tcBorders>
              <w:top w:val="single" w:sz="4" w:space="0" w:color="auto"/>
              <w:left w:val="single" w:sz="4" w:space="0" w:color="auto"/>
              <w:bottom w:val="single" w:sz="4" w:space="0" w:color="auto"/>
              <w:right w:val="single" w:sz="4" w:space="0" w:color="auto"/>
            </w:tcBorders>
          </w:tcPr>
          <w:p w:rsidR="00C14C79" w:rsidRDefault="00C14C79" w:rsidP="00C14C79">
            <w:r w:rsidRPr="005E4960">
              <w:rPr>
                <w:rFonts w:ascii="GHEA Grapalat" w:hAnsi="GHEA Grapalat"/>
                <w:sz w:val="16"/>
                <w:szCs w:val="16"/>
              </w:rPr>
              <w:t>15 %</w:t>
            </w:r>
          </w:p>
        </w:tc>
        <w:tc>
          <w:tcPr>
            <w:tcW w:w="565" w:type="dxa"/>
            <w:gridSpan w:val="2"/>
            <w:tcBorders>
              <w:top w:val="single" w:sz="4" w:space="0" w:color="auto"/>
              <w:left w:val="single" w:sz="4" w:space="0" w:color="auto"/>
              <w:bottom w:val="single" w:sz="4" w:space="0" w:color="auto"/>
              <w:right w:val="single" w:sz="4" w:space="0" w:color="auto"/>
            </w:tcBorders>
          </w:tcPr>
          <w:p w:rsidR="00C14C79" w:rsidRDefault="00C14C79" w:rsidP="00C14C79">
            <w:r w:rsidRPr="00F70624">
              <w:rPr>
                <w:rFonts w:ascii="GHEA Grapalat" w:hAnsi="GHEA Grapalat"/>
                <w:sz w:val="16"/>
                <w:szCs w:val="16"/>
              </w:rPr>
              <w:t>10 %</w:t>
            </w:r>
          </w:p>
        </w:tc>
        <w:tc>
          <w:tcPr>
            <w:tcW w:w="530" w:type="dxa"/>
            <w:tcBorders>
              <w:top w:val="single" w:sz="4" w:space="0" w:color="auto"/>
              <w:left w:val="single" w:sz="4" w:space="0" w:color="auto"/>
              <w:bottom w:val="single" w:sz="4" w:space="0" w:color="auto"/>
              <w:right w:val="single" w:sz="4" w:space="0" w:color="auto"/>
            </w:tcBorders>
          </w:tcPr>
          <w:p w:rsidR="00C14C79" w:rsidRDefault="00C14C79" w:rsidP="00C14C79">
            <w:r w:rsidRPr="00701309">
              <w:rPr>
                <w:rFonts w:ascii="GHEA Grapalat" w:hAnsi="GHEA Grapalat"/>
                <w:sz w:val="16"/>
                <w:szCs w:val="16"/>
              </w:rPr>
              <w:t xml:space="preserve">0%       </w:t>
            </w:r>
          </w:p>
        </w:tc>
        <w:tc>
          <w:tcPr>
            <w:tcW w:w="593" w:type="dxa"/>
            <w:tcBorders>
              <w:top w:val="single" w:sz="4" w:space="0" w:color="auto"/>
              <w:left w:val="single" w:sz="4" w:space="0" w:color="auto"/>
              <w:bottom w:val="single" w:sz="4" w:space="0" w:color="auto"/>
              <w:right w:val="single" w:sz="4" w:space="0" w:color="auto"/>
            </w:tcBorders>
          </w:tcPr>
          <w:p w:rsidR="00C14C79" w:rsidRDefault="00C14C79" w:rsidP="00C14C79">
            <w:r w:rsidRPr="00EF4DC7">
              <w:rPr>
                <w:rFonts w:ascii="GHEA Grapalat" w:hAnsi="GHEA Grapalat"/>
                <w:sz w:val="16"/>
                <w:szCs w:val="16"/>
              </w:rPr>
              <w:t xml:space="preserve">0%       </w:t>
            </w:r>
          </w:p>
        </w:tc>
        <w:tc>
          <w:tcPr>
            <w:tcW w:w="660" w:type="dxa"/>
            <w:tcBorders>
              <w:top w:val="single" w:sz="4" w:space="0" w:color="auto"/>
              <w:left w:val="single" w:sz="4" w:space="0" w:color="auto"/>
              <w:bottom w:val="single" w:sz="4" w:space="0" w:color="auto"/>
              <w:right w:val="single" w:sz="4" w:space="0" w:color="auto"/>
            </w:tcBorders>
          </w:tcPr>
          <w:p w:rsidR="00C14C79" w:rsidRDefault="00C14C79" w:rsidP="00C14C79">
            <w:r w:rsidRPr="0082782E">
              <w:rPr>
                <w:rFonts w:ascii="GHEA Grapalat" w:hAnsi="GHEA Grapalat"/>
                <w:sz w:val="16"/>
                <w:szCs w:val="16"/>
              </w:rPr>
              <w:t xml:space="preserve">0%       </w:t>
            </w:r>
          </w:p>
        </w:tc>
        <w:tc>
          <w:tcPr>
            <w:tcW w:w="857" w:type="dxa"/>
            <w:tcBorders>
              <w:top w:val="single" w:sz="4" w:space="0" w:color="auto"/>
              <w:left w:val="single" w:sz="4" w:space="0" w:color="auto"/>
              <w:bottom w:val="single" w:sz="4" w:space="0" w:color="auto"/>
              <w:right w:val="single" w:sz="4" w:space="0" w:color="auto"/>
            </w:tcBorders>
          </w:tcPr>
          <w:p w:rsidR="00C14C79" w:rsidRDefault="00C14C79" w:rsidP="00C14C79">
            <w:r w:rsidRPr="0046695B">
              <w:rPr>
                <w:rFonts w:ascii="GHEA Grapalat" w:hAnsi="GHEA Grapalat"/>
                <w:sz w:val="16"/>
                <w:szCs w:val="16"/>
              </w:rPr>
              <w:t>10 %</w:t>
            </w:r>
          </w:p>
        </w:tc>
        <w:tc>
          <w:tcPr>
            <w:tcW w:w="787" w:type="dxa"/>
            <w:tcBorders>
              <w:top w:val="single" w:sz="4" w:space="0" w:color="auto"/>
              <w:left w:val="single" w:sz="4" w:space="0" w:color="auto"/>
              <w:bottom w:val="single" w:sz="4" w:space="0" w:color="auto"/>
              <w:right w:val="single" w:sz="4" w:space="0" w:color="auto"/>
            </w:tcBorders>
          </w:tcPr>
          <w:p w:rsidR="00C14C79" w:rsidRDefault="00C14C79" w:rsidP="00C14C79">
            <w:r w:rsidRPr="009E7B27">
              <w:rPr>
                <w:rFonts w:ascii="GHEA Grapalat" w:hAnsi="GHEA Grapalat"/>
                <w:sz w:val="16"/>
                <w:szCs w:val="16"/>
              </w:rPr>
              <w:t>10 %</w:t>
            </w:r>
          </w:p>
        </w:tc>
        <w:tc>
          <w:tcPr>
            <w:tcW w:w="726" w:type="dxa"/>
            <w:tcBorders>
              <w:top w:val="single" w:sz="4" w:space="0" w:color="auto"/>
              <w:left w:val="single" w:sz="4" w:space="0" w:color="auto"/>
              <w:bottom w:val="single" w:sz="4" w:space="0" w:color="auto"/>
              <w:right w:val="single" w:sz="4" w:space="0" w:color="auto"/>
            </w:tcBorders>
          </w:tcPr>
          <w:p w:rsidR="00C14C79" w:rsidRDefault="00C14C79" w:rsidP="00C14C79">
            <w:r w:rsidRPr="00426F2F">
              <w:rPr>
                <w:rFonts w:ascii="GHEA Grapalat" w:hAnsi="GHEA Grapalat"/>
                <w:sz w:val="16"/>
                <w:szCs w:val="16"/>
              </w:rPr>
              <w:t>10 %</w:t>
            </w:r>
          </w:p>
        </w:tc>
        <w:tc>
          <w:tcPr>
            <w:tcW w:w="659" w:type="dxa"/>
            <w:tcBorders>
              <w:top w:val="single" w:sz="4" w:space="0" w:color="auto"/>
              <w:left w:val="single" w:sz="4" w:space="0" w:color="auto"/>
              <w:bottom w:val="single" w:sz="4" w:space="0" w:color="auto"/>
              <w:right w:val="single" w:sz="4" w:space="0" w:color="auto"/>
            </w:tcBorders>
          </w:tcPr>
          <w:p w:rsidR="00C14C79" w:rsidRDefault="00C14C79" w:rsidP="00C14C79">
            <w:r w:rsidRPr="00F74E40">
              <w:rPr>
                <w:rFonts w:ascii="GHEA Grapalat" w:hAnsi="GHEA Grapalat"/>
                <w:sz w:val="16"/>
                <w:szCs w:val="16"/>
              </w:rPr>
              <w:t>10 %</w:t>
            </w:r>
          </w:p>
        </w:tc>
        <w:tc>
          <w:tcPr>
            <w:tcW w:w="913" w:type="dxa"/>
            <w:tcBorders>
              <w:top w:val="single" w:sz="4" w:space="0" w:color="auto"/>
              <w:left w:val="single" w:sz="4" w:space="0" w:color="auto"/>
              <w:bottom w:val="single" w:sz="4" w:space="0" w:color="auto"/>
              <w:right w:val="single" w:sz="4" w:space="0" w:color="auto"/>
            </w:tcBorders>
          </w:tcPr>
          <w:p w:rsidR="00C14C79" w:rsidRDefault="00C14C79" w:rsidP="00C14C79">
            <w:r w:rsidRPr="00373761">
              <w:rPr>
                <w:rFonts w:ascii="GHEA Grapalat" w:hAnsi="GHEA Grapalat"/>
                <w:sz w:val="16"/>
                <w:szCs w:val="16"/>
              </w:rPr>
              <w:t>10 0%</w:t>
            </w:r>
          </w:p>
        </w:tc>
      </w:tr>
      <w:tr w:rsidR="00C14C79" w:rsidRPr="00B138F3" w:rsidTr="00C14C79">
        <w:trPr>
          <w:trHeight w:val="714"/>
          <w:jc w:val="center"/>
        </w:trPr>
        <w:tc>
          <w:tcPr>
            <w:tcW w:w="1547" w:type="dxa"/>
            <w:tcBorders>
              <w:top w:val="single" w:sz="4" w:space="0" w:color="auto"/>
              <w:left w:val="single" w:sz="4" w:space="0" w:color="auto"/>
              <w:bottom w:val="single" w:sz="4" w:space="0" w:color="auto"/>
              <w:right w:val="single" w:sz="4" w:space="0" w:color="auto"/>
            </w:tcBorders>
          </w:tcPr>
          <w:p w:rsidR="00C14C79" w:rsidRPr="004E3AD0" w:rsidRDefault="00C14C79" w:rsidP="00C14C79">
            <w:pPr>
              <w:widowControl w:val="0"/>
              <w:jc w:val="center"/>
              <w:rPr>
                <w:rFonts w:ascii="GHEA Grapalat" w:hAnsi="GHEA Grapalat"/>
                <w:sz w:val="16"/>
                <w:szCs w:val="16"/>
              </w:rPr>
            </w:pPr>
            <w:r>
              <w:rPr>
                <w:rFonts w:ascii="GHEA Grapalat" w:hAnsi="GHEA Grapalat"/>
                <w:sz w:val="16"/>
                <w:szCs w:val="16"/>
              </w:rPr>
              <w:t>9</w:t>
            </w:r>
          </w:p>
        </w:tc>
        <w:tc>
          <w:tcPr>
            <w:tcW w:w="1520" w:type="dxa"/>
            <w:tcBorders>
              <w:top w:val="single" w:sz="4" w:space="0" w:color="auto"/>
              <w:left w:val="single" w:sz="4" w:space="0" w:color="auto"/>
              <w:bottom w:val="single" w:sz="4" w:space="0" w:color="auto"/>
              <w:right w:val="single" w:sz="4" w:space="0" w:color="auto"/>
            </w:tcBorders>
            <w:vAlign w:val="bottom"/>
          </w:tcPr>
          <w:p w:rsidR="00C14C79" w:rsidRPr="002E3056" w:rsidRDefault="00C14C79" w:rsidP="00C14C79">
            <w:pPr>
              <w:rPr>
                <w:rFonts w:ascii="Calibri" w:hAnsi="Calibri" w:cs="Calibri"/>
                <w:lang w:val="en-GB"/>
              </w:rPr>
            </w:pPr>
            <w:r>
              <w:rPr>
                <w:rFonts w:ascii="Calibri" w:hAnsi="Calibri" w:cs="Calibri"/>
                <w:lang w:val="en-GB"/>
              </w:rPr>
              <w:t>15619000</w:t>
            </w:r>
          </w:p>
        </w:tc>
        <w:tc>
          <w:tcPr>
            <w:tcW w:w="1592" w:type="dxa"/>
            <w:tcBorders>
              <w:top w:val="single" w:sz="4" w:space="0" w:color="auto"/>
              <w:left w:val="single" w:sz="4" w:space="0" w:color="auto"/>
              <w:bottom w:val="single" w:sz="4" w:space="0" w:color="auto"/>
              <w:right w:val="single" w:sz="4" w:space="0" w:color="auto"/>
            </w:tcBorders>
          </w:tcPr>
          <w:p w:rsidR="00C14C79" w:rsidRPr="002E3056" w:rsidRDefault="00C14C79" w:rsidP="00C14C79">
            <w:pPr>
              <w:rPr>
                <w:rFonts w:ascii="GHEA Grapalat" w:hAnsi="GHEA Grapalat"/>
              </w:rPr>
            </w:pPr>
            <w:r>
              <w:rPr>
                <w:rFonts w:ascii="Arial" w:hAnsi="Arial" w:cs="Arial"/>
                <w:color w:val="222222"/>
                <w:shd w:val="clear" w:color="auto" w:fill="F8F9FA"/>
                <w:lang w:val="en-US"/>
              </w:rPr>
              <w:t>З</w:t>
            </w:r>
            <w:r w:rsidRPr="00A17756">
              <w:rPr>
                <w:rFonts w:ascii="Arial" w:hAnsi="Arial" w:cs="Arial"/>
                <w:color w:val="222222"/>
                <w:shd w:val="clear" w:color="auto" w:fill="F8F9FA"/>
              </w:rPr>
              <w:t>ерна хариссы</w:t>
            </w:r>
          </w:p>
        </w:tc>
        <w:tc>
          <w:tcPr>
            <w:tcW w:w="712" w:type="dxa"/>
            <w:tcBorders>
              <w:top w:val="single" w:sz="4" w:space="0" w:color="auto"/>
              <w:left w:val="single" w:sz="4" w:space="0" w:color="auto"/>
              <w:bottom w:val="single" w:sz="4" w:space="0" w:color="auto"/>
              <w:right w:val="single" w:sz="4" w:space="0" w:color="auto"/>
            </w:tcBorders>
          </w:tcPr>
          <w:p w:rsidR="00C14C79" w:rsidRDefault="00C14C79" w:rsidP="00C14C79">
            <w:r w:rsidRPr="00DF4BE6">
              <w:rPr>
                <w:rFonts w:ascii="GHEA Grapalat" w:hAnsi="GHEA Grapalat"/>
                <w:sz w:val="16"/>
                <w:szCs w:val="16"/>
              </w:rPr>
              <w:t>10 %</w:t>
            </w:r>
          </w:p>
        </w:tc>
        <w:tc>
          <w:tcPr>
            <w:tcW w:w="830" w:type="dxa"/>
            <w:tcBorders>
              <w:top w:val="single" w:sz="4" w:space="0" w:color="auto"/>
              <w:left w:val="single" w:sz="4" w:space="0" w:color="auto"/>
              <w:bottom w:val="single" w:sz="4" w:space="0" w:color="auto"/>
              <w:right w:val="single" w:sz="4" w:space="0" w:color="auto"/>
            </w:tcBorders>
          </w:tcPr>
          <w:p w:rsidR="00C14C79" w:rsidRDefault="00C14C79" w:rsidP="00C14C79">
            <w:r w:rsidRPr="00FC2576">
              <w:rPr>
                <w:rFonts w:ascii="GHEA Grapalat" w:hAnsi="GHEA Grapalat"/>
                <w:sz w:val="16"/>
                <w:szCs w:val="16"/>
              </w:rPr>
              <w:t>10 %</w:t>
            </w:r>
          </w:p>
        </w:tc>
        <w:tc>
          <w:tcPr>
            <w:tcW w:w="548" w:type="dxa"/>
            <w:tcBorders>
              <w:top w:val="single" w:sz="4" w:space="0" w:color="auto"/>
              <w:left w:val="single" w:sz="4" w:space="0" w:color="auto"/>
              <w:bottom w:val="single" w:sz="4" w:space="0" w:color="auto"/>
              <w:right w:val="single" w:sz="4" w:space="0" w:color="auto"/>
            </w:tcBorders>
          </w:tcPr>
          <w:p w:rsidR="00C14C79" w:rsidRDefault="00C14C79" w:rsidP="00C14C79">
            <w:r w:rsidRPr="00616660">
              <w:rPr>
                <w:rFonts w:ascii="GHEA Grapalat" w:hAnsi="GHEA Grapalat"/>
                <w:sz w:val="16"/>
                <w:szCs w:val="16"/>
              </w:rPr>
              <w:t>15 %</w:t>
            </w:r>
          </w:p>
        </w:tc>
        <w:tc>
          <w:tcPr>
            <w:tcW w:w="706" w:type="dxa"/>
            <w:tcBorders>
              <w:top w:val="single" w:sz="4" w:space="0" w:color="auto"/>
              <w:left w:val="single" w:sz="4" w:space="0" w:color="auto"/>
              <w:bottom w:val="single" w:sz="4" w:space="0" w:color="auto"/>
              <w:right w:val="single" w:sz="4" w:space="0" w:color="auto"/>
            </w:tcBorders>
          </w:tcPr>
          <w:p w:rsidR="00C14C79" w:rsidRDefault="00C14C79" w:rsidP="00C14C79">
            <w:r w:rsidRPr="005E4960">
              <w:rPr>
                <w:rFonts w:ascii="GHEA Grapalat" w:hAnsi="GHEA Grapalat"/>
                <w:sz w:val="16"/>
                <w:szCs w:val="16"/>
              </w:rPr>
              <w:t>15 %</w:t>
            </w:r>
          </w:p>
        </w:tc>
        <w:tc>
          <w:tcPr>
            <w:tcW w:w="565" w:type="dxa"/>
            <w:gridSpan w:val="2"/>
            <w:tcBorders>
              <w:top w:val="single" w:sz="4" w:space="0" w:color="auto"/>
              <w:left w:val="single" w:sz="4" w:space="0" w:color="auto"/>
              <w:bottom w:val="single" w:sz="4" w:space="0" w:color="auto"/>
              <w:right w:val="single" w:sz="4" w:space="0" w:color="auto"/>
            </w:tcBorders>
          </w:tcPr>
          <w:p w:rsidR="00C14C79" w:rsidRDefault="00C14C79" w:rsidP="00C14C79">
            <w:r w:rsidRPr="00F70624">
              <w:rPr>
                <w:rFonts w:ascii="GHEA Grapalat" w:hAnsi="GHEA Grapalat"/>
                <w:sz w:val="16"/>
                <w:szCs w:val="16"/>
              </w:rPr>
              <w:t>10 %</w:t>
            </w:r>
          </w:p>
        </w:tc>
        <w:tc>
          <w:tcPr>
            <w:tcW w:w="530" w:type="dxa"/>
            <w:tcBorders>
              <w:top w:val="single" w:sz="4" w:space="0" w:color="auto"/>
              <w:left w:val="single" w:sz="4" w:space="0" w:color="auto"/>
              <w:bottom w:val="single" w:sz="4" w:space="0" w:color="auto"/>
              <w:right w:val="single" w:sz="4" w:space="0" w:color="auto"/>
            </w:tcBorders>
          </w:tcPr>
          <w:p w:rsidR="00C14C79" w:rsidRDefault="00C14C79" w:rsidP="00C14C79">
            <w:r w:rsidRPr="00701309">
              <w:rPr>
                <w:rFonts w:ascii="GHEA Grapalat" w:hAnsi="GHEA Grapalat"/>
                <w:sz w:val="16"/>
                <w:szCs w:val="16"/>
              </w:rPr>
              <w:t xml:space="preserve">0%       </w:t>
            </w:r>
          </w:p>
        </w:tc>
        <w:tc>
          <w:tcPr>
            <w:tcW w:w="593" w:type="dxa"/>
            <w:tcBorders>
              <w:top w:val="single" w:sz="4" w:space="0" w:color="auto"/>
              <w:left w:val="single" w:sz="4" w:space="0" w:color="auto"/>
              <w:bottom w:val="single" w:sz="4" w:space="0" w:color="auto"/>
              <w:right w:val="single" w:sz="4" w:space="0" w:color="auto"/>
            </w:tcBorders>
          </w:tcPr>
          <w:p w:rsidR="00C14C79" w:rsidRDefault="00C14C79" w:rsidP="00C14C79">
            <w:r w:rsidRPr="00EF4DC7">
              <w:rPr>
                <w:rFonts w:ascii="GHEA Grapalat" w:hAnsi="GHEA Grapalat"/>
                <w:sz w:val="16"/>
                <w:szCs w:val="16"/>
              </w:rPr>
              <w:t xml:space="preserve">0%       </w:t>
            </w:r>
          </w:p>
        </w:tc>
        <w:tc>
          <w:tcPr>
            <w:tcW w:w="660" w:type="dxa"/>
            <w:tcBorders>
              <w:top w:val="single" w:sz="4" w:space="0" w:color="auto"/>
              <w:left w:val="single" w:sz="4" w:space="0" w:color="auto"/>
              <w:bottom w:val="single" w:sz="4" w:space="0" w:color="auto"/>
              <w:right w:val="single" w:sz="4" w:space="0" w:color="auto"/>
            </w:tcBorders>
          </w:tcPr>
          <w:p w:rsidR="00C14C79" w:rsidRDefault="00C14C79" w:rsidP="00C14C79">
            <w:r w:rsidRPr="0082782E">
              <w:rPr>
                <w:rFonts w:ascii="GHEA Grapalat" w:hAnsi="GHEA Grapalat"/>
                <w:sz w:val="16"/>
                <w:szCs w:val="16"/>
              </w:rPr>
              <w:t xml:space="preserve">0%       </w:t>
            </w:r>
          </w:p>
        </w:tc>
        <w:tc>
          <w:tcPr>
            <w:tcW w:w="857" w:type="dxa"/>
            <w:tcBorders>
              <w:top w:val="single" w:sz="4" w:space="0" w:color="auto"/>
              <w:left w:val="single" w:sz="4" w:space="0" w:color="auto"/>
              <w:bottom w:val="single" w:sz="4" w:space="0" w:color="auto"/>
              <w:right w:val="single" w:sz="4" w:space="0" w:color="auto"/>
            </w:tcBorders>
          </w:tcPr>
          <w:p w:rsidR="00C14C79" w:rsidRDefault="00C14C79" w:rsidP="00C14C79">
            <w:r w:rsidRPr="0046695B">
              <w:rPr>
                <w:rFonts w:ascii="GHEA Grapalat" w:hAnsi="GHEA Grapalat"/>
                <w:sz w:val="16"/>
                <w:szCs w:val="16"/>
              </w:rPr>
              <w:t>10 %</w:t>
            </w:r>
          </w:p>
        </w:tc>
        <w:tc>
          <w:tcPr>
            <w:tcW w:w="787" w:type="dxa"/>
            <w:tcBorders>
              <w:top w:val="single" w:sz="4" w:space="0" w:color="auto"/>
              <w:left w:val="single" w:sz="4" w:space="0" w:color="auto"/>
              <w:bottom w:val="single" w:sz="4" w:space="0" w:color="auto"/>
              <w:right w:val="single" w:sz="4" w:space="0" w:color="auto"/>
            </w:tcBorders>
          </w:tcPr>
          <w:p w:rsidR="00C14C79" w:rsidRDefault="00C14C79" w:rsidP="00C14C79">
            <w:r w:rsidRPr="009E7B27">
              <w:rPr>
                <w:rFonts w:ascii="GHEA Grapalat" w:hAnsi="GHEA Grapalat"/>
                <w:sz w:val="16"/>
                <w:szCs w:val="16"/>
              </w:rPr>
              <w:t>10 %</w:t>
            </w:r>
          </w:p>
        </w:tc>
        <w:tc>
          <w:tcPr>
            <w:tcW w:w="726" w:type="dxa"/>
            <w:tcBorders>
              <w:top w:val="single" w:sz="4" w:space="0" w:color="auto"/>
              <w:left w:val="single" w:sz="4" w:space="0" w:color="auto"/>
              <w:bottom w:val="single" w:sz="4" w:space="0" w:color="auto"/>
              <w:right w:val="single" w:sz="4" w:space="0" w:color="auto"/>
            </w:tcBorders>
          </w:tcPr>
          <w:p w:rsidR="00C14C79" w:rsidRDefault="00C14C79" w:rsidP="00C14C79">
            <w:r w:rsidRPr="00426F2F">
              <w:rPr>
                <w:rFonts w:ascii="GHEA Grapalat" w:hAnsi="GHEA Grapalat"/>
                <w:sz w:val="16"/>
                <w:szCs w:val="16"/>
              </w:rPr>
              <w:t>10 %</w:t>
            </w:r>
          </w:p>
        </w:tc>
        <w:tc>
          <w:tcPr>
            <w:tcW w:w="659" w:type="dxa"/>
            <w:tcBorders>
              <w:top w:val="single" w:sz="4" w:space="0" w:color="auto"/>
              <w:left w:val="single" w:sz="4" w:space="0" w:color="auto"/>
              <w:bottom w:val="single" w:sz="4" w:space="0" w:color="auto"/>
              <w:right w:val="single" w:sz="4" w:space="0" w:color="auto"/>
            </w:tcBorders>
          </w:tcPr>
          <w:p w:rsidR="00C14C79" w:rsidRDefault="00C14C79" w:rsidP="00C14C79">
            <w:r w:rsidRPr="00F74E40">
              <w:rPr>
                <w:rFonts w:ascii="GHEA Grapalat" w:hAnsi="GHEA Grapalat"/>
                <w:sz w:val="16"/>
                <w:szCs w:val="16"/>
              </w:rPr>
              <w:t>10 %</w:t>
            </w:r>
          </w:p>
        </w:tc>
        <w:tc>
          <w:tcPr>
            <w:tcW w:w="913" w:type="dxa"/>
            <w:tcBorders>
              <w:top w:val="single" w:sz="4" w:space="0" w:color="auto"/>
              <w:left w:val="single" w:sz="4" w:space="0" w:color="auto"/>
              <w:bottom w:val="single" w:sz="4" w:space="0" w:color="auto"/>
              <w:right w:val="single" w:sz="4" w:space="0" w:color="auto"/>
            </w:tcBorders>
          </w:tcPr>
          <w:p w:rsidR="00C14C79" w:rsidRDefault="00C14C79" w:rsidP="00C14C79">
            <w:r w:rsidRPr="00373761">
              <w:rPr>
                <w:rFonts w:ascii="GHEA Grapalat" w:hAnsi="GHEA Grapalat"/>
                <w:sz w:val="16"/>
                <w:szCs w:val="16"/>
              </w:rPr>
              <w:t>10 0%</w:t>
            </w:r>
          </w:p>
        </w:tc>
      </w:tr>
      <w:tr w:rsidR="00C14C79" w:rsidRPr="00B138F3" w:rsidTr="00C14C79">
        <w:trPr>
          <w:trHeight w:val="404"/>
          <w:jc w:val="center"/>
        </w:trPr>
        <w:tc>
          <w:tcPr>
            <w:tcW w:w="1547" w:type="dxa"/>
            <w:tcBorders>
              <w:top w:val="single" w:sz="4" w:space="0" w:color="auto"/>
              <w:left w:val="single" w:sz="4" w:space="0" w:color="auto"/>
              <w:bottom w:val="single" w:sz="4" w:space="0" w:color="auto"/>
              <w:right w:val="single" w:sz="4" w:space="0" w:color="auto"/>
            </w:tcBorders>
          </w:tcPr>
          <w:p w:rsidR="00C14C79" w:rsidRPr="004E3AD0" w:rsidRDefault="00C14C79" w:rsidP="00C14C79">
            <w:pPr>
              <w:widowControl w:val="0"/>
              <w:jc w:val="center"/>
              <w:rPr>
                <w:rFonts w:ascii="GHEA Grapalat" w:hAnsi="GHEA Grapalat"/>
                <w:sz w:val="16"/>
                <w:szCs w:val="16"/>
              </w:rPr>
            </w:pPr>
            <w:r>
              <w:rPr>
                <w:rFonts w:ascii="GHEA Grapalat" w:hAnsi="GHEA Grapalat"/>
                <w:sz w:val="16"/>
                <w:szCs w:val="16"/>
              </w:rPr>
              <w:t>10</w:t>
            </w:r>
          </w:p>
        </w:tc>
        <w:tc>
          <w:tcPr>
            <w:tcW w:w="1520" w:type="dxa"/>
            <w:tcBorders>
              <w:top w:val="single" w:sz="4" w:space="0" w:color="auto"/>
              <w:left w:val="single" w:sz="4" w:space="0" w:color="auto"/>
              <w:bottom w:val="single" w:sz="4" w:space="0" w:color="auto"/>
              <w:right w:val="single" w:sz="4" w:space="0" w:color="auto"/>
            </w:tcBorders>
            <w:vAlign w:val="bottom"/>
          </w:tcPr>
          <w:p w:rsidR="00C14C79" w:rsidRPr="002E3056" w:rsidRDefault="00C14C79" w:rsidP="00C14C79">
            <w:pPr>
              <w:rPr>
                <w:rFonts w:ascii="Calibri" w:hAnsi="Calibri" w:cs="Calibri"/>
                <w:lang w:val="en-GB"/>
              </w:rPr>
            </w:pPr>
            <w:r>
              <w:rPr>
                <w:rFonts w:ascii="Calibri" w:hAnsi="Calibri" w:cs="Calibri"/>
                <w:lang w:val="en-GB"/>
              </w:rPr>
              <w:t>15421100</w:t>
            </w:r>
          </w:p>
        </w:tc>
        <w:tc>
          <w:tcPr>
            <w:tcW w:w="1592" w:type="dxa"/>
            <w:tcBorders>
              <w:top w:val="single" w:sz="4" w:space="0" w:color="auto"/>
              <w:left w:val="single" w:sz="4" w:space="0" w:color="auto"/>
              <w:bottom w:val="single" w:sz="4" w:space="0" w:color="auto"/>
              <w:right w:val="single" w:sz="4" w:space="0" w:color="auto"/>
            </w:tcBorders>
          </w:tcPr>
          <w:p w:rsidR="00C14C79" w:rsidRDefault="00C14C79" w:rsidP="00C14C79">
            <w:r w:rsidRPr="0059075B">
              <w:t>Растительное масло</w:t>
            </w:r>
          </w:p>
        </w:tc>
        <w:tc>
          <w:tcPr>
            <w:tcW w:w="712" w:type="dxa"/>
            <w:tcBorders>
              <w:top w:val="single" w:sz="4" w:space="0" w:color="auto"/>
              <w:left w:val="single" w:sz="4" w:space="0" w:color="auto"/>
              <w:bottom w:val="single" w:sz="4" w:space="0" w:color="auto"/>
              <w:right w:val="single" w:sz="4" w:space="0" w:color="auto"/>
            </w:tcBorders>
          </w:tcPr>
          <w:p w:rsidR="00C14C79" w:rsidRDefault="00C14C79" w:rsidP="00C14C79">
            <w:r w:rsidRPr="00DF4BE6">
              <w:rPr>
                <w:rFonts w:ascii="GHEA Grapalat" w:hAnsi="GHEA Grapalat"/>
                <w:sz w:val="16"/>
                <w:szCs w:val="16"/>
              </w:rPr>
              <w:t>10 %</w:t>
            </w:r>
          </w:p>
        </w:tc>
        <w:tc>
          <w:tcPr>
            <w:tcW w:w="830" w:type="dxa"/>
            <w:tcBorders>
              <w:top w:val="single" w:sz="4" w:space="0" w:color="auto"/>
              <w:left w:val="single" w:sz="4" w:space="0" w:color="auto"/>
              <w:bottom w:val="single" w:sz="4" w:space="0" w:color="auto"/>
              <w:right w:val="single" w:sz="4" w:space="0" w:color="auto"/>
            </w:tcBorders>
          </w:tcPr>
          <w:p w:rsidR="00C14C79" w:rsidRDefault="00C14C79" w:rsidP="00C14C79">
            <w:r w:rsidRPr="00FC2576">
              <w:rPr>
                <w:rFonts w:ascii="GHEA Grapalat" w:hAnsi="GHEA Grapalat"/>
                <w:sz w:val="16"/>
                <w:szCs w:val="16"/>
              </w:rPr>
              <w:t>10 %</w:t>
            </w:r>
          </w:p>
        </w:tc>
        <w:tc>
          <w:tcPr>
            <w:tcW w:w="548" w:type="dxa"/>
            <w:tcBorders>
              <w:top w:val="single" w:sz="4" w:space="0" w:color="auto"/>
              <w:left w:val="single" w:sz="4" w:space="0" w:color="auto"/>
              <w:bottom w:val="single" w:sz="4" w:space="0" w:color="auto"/>
              <w:right w:val="single" w:sz="4" w:space="0" w:color="auto"/>
            </w:tcBorders>
          </w:tcPr>
          <w:p w:rsidR="00C14C79" w:rsidRDefault="00C14C79" w:rsidP="00C14C79">
            <w:r w:rsidRPr="00616660">
              <w:rPr>
                <w:rFonts w:ascii="GHEA Grapalat" w:hAnsi="GHEA Grapalat"/>
                <w:sz w:val="16"/>
                <w:szCs w:val="16"/>
              </w:rPr>
              <w:t>15 %</w:t>
            </w:r>
          </w:p>
        </w:tc>
        <w:tc>
          <w:tcPr>
            <w:tcW w:w="706" w:type="dxa"/>
            <w:tcBorders>
              <w:top w:val="single" w:sz="4" w:space="0" w:color="auto"/>
              <w:left w:val="single" w:sz="4" w:space="0" w:color="auto"/>
              <w:bottom w:val="single" w:sz="4" w:space="0" w:color="auto"/>
              <w:right w:val="single" w:sz="4" w:space="0" w:color="auto"/>
            </w:tcBorders>
          </w:tcPr>
          <w:p w:rsidR="00C14C79" w:rsidRDefault="00C14C79" w:rsidP="00C14C79">
            <w:r w:rsidRPr="005E4960">
              <w:rPr>
                <w:rFonts w:ascii="GHEA Grapalat" w:hAnsi="GHEA Grapalat"/>
                <w:sz w:val="16"/>
                <w:szCs w:val="16"/>
              </w:rPr>
              <w:t>15 %</w:t>
            </w:r>
          </w:p>
        </w:tc>
        <w:tc>
          <w:tcPr>
            <w:tcW w:w="565" w:type="dxa"/>
            <w:gridSpan w:val="2"/>
            <w:tcBorders>
              <w:top w:val="single" w:sz="4" w:space="0" w:color="auto"/>
              <w:left w:val="single" w:sz="4" w:space="0" w:color="auto"/>
              <w:bottom w:val="single" w:sz="4" w:space="0" w:color="auto"/>
              <w:right w:val="single" w:sz="4" w:space="0" w:color="auto"/>
            </w:tcBorders>
          </w:tcPr>
          <w:p w:rsidR="00C14C79" w:rsidRDefault="00C14C79" w:rsidP="00C14C79">
            <w:r w:rsidRPr="00F70624">
              <w:rPr>
                <w:rFonts w:ascii="GHEA Grapalat" w:hAnsi="GHEA Grapalat"/>
                <w:sz w:val="16"/>
                <w:szCs w:val="16"/>
              </w:rPr>
              <w:t>10 %</w:t>
            </w:r>
          </w:p>
        </w:tc>
        <w:tc>
          <w:tcPr>
            <w:tcW w:w="530" w:type="dxa"/>
            <w:tcBorders>
              <w:top w:val="single" w:sz="4" w:space="0" w:color="auto"/>
              <w:left w:val="single" w:sz="4" w:space="0" w:color="auto"/>
              <w:bottom w:val="single" w:sz="4" w:space="0" w:color="auto"/>
              <w:right w:val="single" w:sz="4" w:space="0" w:color="auto"/>
            </w:tcBorders>
          </w:tcPr>
          <w:p w:rsidR="00C14C79" w:rsidRDefault="00C14C79" w:rsidP="00C14C79">
            <w:r w:rsidRPr="00701309">
              <w:rPr>
                <w:rFonts w:ascii="GHEA Grapalat" w:hAnsi="GHEA Grapalat"/>
                <w:sz w:val="16"/>
                <w:szCs w:val="16"/>
              </w:rPr>
              <w:t xml:space="preserve">0%       </w:t>
            </w:r>
          </w:p>
        </w:tc>
        <w:tc>
          <w:tcPr>
            <w:tcW w:w="593" w:type="dxa"/>
            <w:tcBorders>
              <w:top w:val="single" w:sz="4" w:space="0" w:color="auto"/>
              <w:left w:val="single" w:sz="4" w:space="0" w:color="auto"/>
              <w:bottom w:val="single" w:sz="4" w:space="0" w:color="auto"/>
              <w:right w:val="single" w:sz="4" w:space="0" w:color="auto"/>
            </w:tcBorders>
          </w:tcPr>
          <w:p w:rsidR="00C14C79" w:rsidRDefault="00C14C79" w:rsidP="00C14C79">
            <w:r w:rsidRPr="00EF4DC7">
              <w:rPr>
                <w:rFonts w:ascii="GHEA Grapalat" w:hAnsi="GHEA Grapalat"/>
                <w:sz w:val="16"/>
                <w:szCs w:val="16"/>
              </w:rPr>
              <w:t xml:space="preserve">0%       </w:t>
            </w:r>
          </w:p>
        </w:tc>
        <w:tc>
          <w:tcPr>
            <w:tcW w:w="660" w:type="dxa"/>
            <w:tcBorders>
              <w:top w:val="single" w:sz="4" w:space="0" w:color="auto"/>
              <w:left w:val="single" w:sz="4" w:space="0" w:color="auto"/>
              <w:bottom w:val="single" w:sz="4" w:space="0" w:color="auto"/>
              <w:right w:val="single" w:sz="4" w:space="0" w:color="auto"/>
            </w:tcBorders>
          </w:tcPr>
          <w:p w:rsidR="00C14C79" w:rsidRDefault="00C14C79" w:rsidP="00C14C79">
            <w:r w:rsidRPr="0082782E">
              <w:rPr>
                <w:rFonts w:ascii="GHEA Grapalat" w:hAnsi="GHEA Grapalat"/>
                <w:sz w:val="16"/>
                <w:szCs w:val="16"/>
              </w:rPr>
              <w:t xml:space="preserve">0%       </w:t>
            </w:r>
          </w:p>
        </w:tc>
        <w:tc>
          <w:tcPr>
            <w:tcW w:w="857" w:type="dxa"/>
            <w:tcBorders>
              <w:top w:val="single" w:sz="4" w:space="0" w:color="auto"/>
              <w:left w:val="single" w:sz="4" w:space="0" w:color="auto"/>
              <w:bottom w:val="single" w:sz="4" w:space="0" w:color="auto"/>
              <w:right w:val="single" w:sz="4" w:space="0" w:color="auto"/>
            </w:tcBorders>
          </w:tcPr>
          <w:p w:rsidR="00C14C79" w:rsidRDefault="00C14C79" w:rsidP="00C14C79">
            <w:r w:rsidRPr="0046695B">
              <w:rPr>
                <w:rFonts w:ascii="GHEA Grapalat" w:hAnsi="GHEA Grapalat"/>
                <w:sz w:val="16"/>
                <w:szCs w:val="16"/>
              </w:rPr>
              <w:t>10 %</w:t>
            </w:r>
          </w:p>
        </w:tc>
        <w:tc>
          <w:tcPr>
            <w:tcW w:w="787" w:type="dxa"/>
            <w:tcBorders>
              <w:top w:val="single" w:sz="4" w:space="0" w:color="auto"/>
              <w:left w:val="single" w:sz="4" w:space="0" w:color="auto"/>
              <w:bottom w:val="single" w:sz="4" w:space="0" w:color="auto"/>
              <w:right w:val="single" w:sz="4" w:space="0" w:color="auto"/>
            </w:tcBorders>
          </w:tcPr>
          <w:p w:rsidR="00C14C79" w:rsidRDefault="00C14C79" w:rsidP="00C14C79">
            <w:r w:rsidRPr="009E7B27">
              <w:rPr>
                <w:rFonts w:ascii="GHEA Grapalat" w:hAnsi="GHEA Grapalat"/>
                <w:sz w:val="16"/>
                <w:szCs w:val="16"/>
              </w:rPr>
              <w:t>10 %</w:t>
            </w:r>
          </w:p>
        </w:tc>
        <w:tc>
          <w:tcPr>
            <w:tcW w:w="726" w:type="dxa"/>
            <w:tcBorders>
              <w:top w:val="single" w:sz="4" w:space="0" w:color="auto"/>
              <w:left w:val="single" w:sz="4" w:space="0" w:color="auto"/>
              <w:bottom w:val="single" w:sz="4" w:space="0" w:color="auto"/>
              <w:right w:val="single" w:sz="4" w:space="0" w:color="auto"/>
            </w:tcBorders>
          </w:tcPr>
          <w:p w:rsidR="00C14C79" w:rsidRDefault="00C14C79" w:rsidP="00C14C79">
            <w:r w:rsidRPr="00426F2F">
              <w:rPr>
                <w:rFonts w:ascii="GHEA Grapalat" w:hAnsi="GHEA Grapalat"/>
                <w:sz w:val="16"/>
                <w:szCs w:val="16"/>
              </w:rPr>
              <w:t>10 %</w:t>
            </w:r>
          </w:p>
        </w:tc>
        <w:tc>
          <w:tcPr>
            <w:tcW w:w="659" w:type="dxa"/>
            <w:tcBorders>
              <w:top w:val="single" w:sz="4" w:space="0" w:color="auto"/>
              <w:left w:val="single" w:sz="4" w:space="0" w:color="auto"/>
              <w:bottom w:val="single" w:sz="4" w:space="0" w:color="auto"/>
              <w:right w:val="single" w:sz="4" w:space="0" w:color="auto"/>
            </w:tcBorders>
          </w:tcPr>
          <w:p w:rsidR="00C14C79" w:rsidRDefault="00C14C79" w:rsidP="00C14C79">
            <w:r w:rsidRPr="00F74E40">
              <w:rPr>
                <w:rFonts w:ascii="GHEA Grapalat" w:hAnsi="GHEA Grapalat"/>
                <w:sz w:val="16"/>
                <w:szCs w:val="16"/>
              </w:rPr>
              <w:t>10 %</w:t>
            </w:r>
          </w:p>
        </w:tc>
        <w:tc>
          <w:tcPr>
            <w:tcW w:w="913" w:type="dxa"/>
            <w:tcBorders>
              <w:top w:val="single" w:sz="4" w:space="0" w:color="auto"/>
              <w:left w:val="single" w:sz="4" w:space="0" w:color="auto"/>
              <w:bottom w:val="single" w:sz="4" w:space="0" w:color="auto"/>
              <w:right w:val="single" w:sz="4" w:space="0" w:color="auto"/>
            </w:tcBorders>
          </w:tcPr>
          <w:p w:rsidR="00C14C79" w:rsidRDefault="00C14C79" w:rsidP="00C14C79">
            <w:r w:rsidRPr="00373761">
              <w:rPr>
                <w:rFonts w:ascii="GHEA Grapalat" w:hAnsi="GHEA Grapalat"/>
                <w:sz w:val="16"/>
                <w:szCs w:val="16"/>
              </w:rPr>
              <w:t>10 0%</w:t>
            </w:r>
          </w:p>
        </w:tc>
      </w:tr>
      <w:tr w:rsidR="00C14C79" w:rsidRPr="00B138F3" w:rsidTr="00C14C79">
        <w:trPr>
          <w:trHeight w:val="404"/>
          <w:jc w:val="center"/>
        </w:trPr>
        <w:tc>
          <w:tcPr>
            <w:tcW w:w="1547" w:type="dxa"/>
            <w:tcBorders>
              <w:top w:val="single" w:sz="4" w:space="0" w:color="auto"/>
              <w:left w:val="single" w:sz="4" w:space="0" w:color="auto"/>
              <w:bottom w:val="single" w:sz="4" w:space="0" w:color="auto"/>
              <w:right w:val="single" w:sz="4" w:space="0" w:color="auto"/>
            </w:tcBorders>
          </w:tcPr>
          <w:p w:rsidR="00C14C79" w:rsidRPr="004E3AD0" w:rsidRDefault="00C14C79" w:rsidP="00C14C79">
            <w:pPr>
              <w:widowControl w:val="0"/>
              <w:jc w:val="center"/>
              <w:rPr>
                <w:rFonts w:ascii="GHEA Grapalat" w:hAnsi="GHEA Grapalat"/>
                <w:sz w:val="16"/>
                <w:szCs w:val="16"/>
              </w:rPr>
            </w:pPr>
            <w:r>
              <w:rPr>
                <w:rFonts w:ascii="GHEA Grapalat" w:hAnsi="GHEA Grapalat"/>
                <w:sz w:val="16"/>
                <w:szCs w:val="16"/>
              </w:rPr>
              <w:t>11</w:t>
            </w:r>
          </w:p>
        </w:tc>
        <w:tc>
          <w:tcPr>
            <w:tcW w:w="1520" w:type="dxa"/>
            <w:tcBorders>
              <w:top w:val="single" w:sz="4" w:space="0" w:color="auto"/>
              <w:left w:val="single" w:sz="4" w:space="0" w:color="auto"/>
              <w:bottom w:val="single" w:sz="4" w:space="0" w:color="auto"/>
              <w:right w:val="single" w:sz="4" w:space="0" w:color="auto"/>
            </w:tcBorders>
            <w:vAlign w:val="bottom"/>
          </w:tcPr>
          <w:p w:rsidR="00C14C79" w:rsidRPr="002E3056" w:rsidRDefault="00C14C79" w:rsidP="00C14C79">
            <w:pPr>
              <w:rPr>
                <w:rFonts w:ascii="Calibri" w:hAnsi="Calibri" w:cs="Calibri"/>
                <w:lang w:val="en-GB"/>
              </w:rPr>
            </w:pPr>
            <w:r>
              <w:rPr>
                <w:rFonts w:ascii="Calibri" w:hAnsi="Calibri" w:cs="Calibri"/>
                <w:lang w:val="en-GB"/>
              </w:rPr>
              <w:t>15112160</w:t>
            </w:r>
          </w:p>
        </w:tc>
        <w:tc>
          <w:tcPr>
            <w:tcW w:w="1592" w:type="dxa"/>
            <w:tcBorders>
              <w:top w:val="single" w:sz="4" w:space="0" w:color="auto"/>
              <w:left w:val="single" w:sz="4" w:space="0" w:color="auto"/>
              <w:bottom w:val="single" w:sz="4" w:space="0" w:color="auto"/>
              <w:right w:val="single" w:sz="4" w:space="0" w:color="auto"/>
            </w:tcBorders>
          </w:tcPr>
          <w:p w:rsidR="00C14C79" w:rsidRPr="002E3056" w:rsidRDefault="00C14C79" w:rsidP="00C14C79">
            <w:pPr>
              <w:rPr>
                <w:rFonts w:ascii="GHEA Grapalat" w:hAnsi="GHEA Grapalat"/>
              </w:rPr>
            </w:pPr>
            <w:proofErr w:type="spellStart"/>
            <w:r>
              <w:rPr>
                <w:lang w:val="en-GB"/>
              </w:rPr>
              <w:t>Куриная</w:t>
            </w:r>
            <w:proofErr w:type="spellEnd"/>
            <w:r>
              <w:rPr>
                <w:lang w:val="en-GB"/>
              </w:rPr>
              <w:t xml:space="preserve"> </w:t>
            </w:r>
            <w:proofErr w:type="spellStart"/>
            <w:r>
              <w:rPr>
                <w:lang w:val="en-GB"/>
              </w:rPr>
              <w:t>грудка</w:t>
            </w:r>
            <w:proofErr w:type="spellEnd"/>
          </w:p>
        </w:tc>
        <w:tc>
          <w:tcPr>
            <w:tcW w:w="712" w:type="dxa"/>
            <w:tcBorders>
              <w:top w:val="single" w:sz="4" w:space="0" w:color="auto"/>
              <w:left w:val="single" w:sz="4" w:space="0" w:color="auto"/>
              <w:bottom w:val="single" w:sz="4" w:space="0" w:color="auto"/>
              <w:right w:val="single" w:sz="4" w:space="0" w:color="auto"/>
            </w:tcBorders>
          </w:tcPr>
          <w:p w:rsidR="00C14C79" w:rsidRDefault="00C14C79" w:rsidP="00C14C79">
            <w:r w:rsidRPr="00DF4BE6">
              <w:rPr>
                <w:rFonts w:ascii="GHEA Grapalat" w:hAnsi="GHEA Grapalat"/>
                <w:sz w:val="16"/>
                <w:szCs w:val="16"/>
              </w:rPr>
              <w:t>10 %</w:t>
            </w:r>
          </w:p>
        </w:tc>
        <w:tc>
          <w:tcPr>
            <w:tcW w:w="830" w:type="dxa"/>
            <w:tcBorders>
              <w:top w:val="single" w:sz="4" w:space="0" w:color="auto"/>
              <w:left w:val="single" w:sz="4" w:space="0" w:color="auto"/>
              <w:bottom w:val="single" w:sz="4" w:space="0" w:color="auto"/>
              <w:right w:val="single" w:sz="4" w:space="0" w:color="auto"/>
            </w:tcBorders>
          </w:tcPr>
          <w:p w:rsidR="00C14C79" w:rsidRDefault="00C14C79" w:rsidP="00C14C79">
            <w:r w:rsidRPr="00FC2576">
              <w:rPr>
                <w:rFonts w:ascii="GHEA Grapalat" w:hAnsi="GHEA Grapalat"/>
                <w:sz w:val="16"/>
                <w:szCs w:val="16"/>
              </w:rPr>
              <w:t>10 %</w:t>
            </w:r>
          </w:p>
        </w:tc>
        <w:tc>
          <w:tcPr>
            <w:tcW w:w="548" w:type="dxa"/>
            <w:tcBorders>
              <w:top w:val="single" w:sz="4" w:space="0" w:color="auto"/>
              <w:left w:val="single" w:sz="4" w:space="0" w:color="auto"/>
              <w:bottom w:val="single" w:sz="4" w:space="0" w:color="auto"/>
              <w:right w:val="single" w:sz="4" w:space="0" w:color="auto"/>
            </w:tcBorders>
          </w:tcPr>
          <w:p w:rsidR="00C14C79" w:rsidRDefault="00C14C79" w:rsidP="00C14C79">
            <w:r w:rsidRPr="00616660">
              <w:rPr>
                <w:rFonts w:ascii="GHEA Grapalat" w:hAnsi="GHEA Grapalat"/>
                <w:sz w:val="16"/>
                <w:szCs w:val="16"/>
              </w:rPr>
              <w:t>15 %</w:t>
            </w:r>
          </w:p>
        </w:tc>
        <w:tc>
          <w:tcPr>
            <w:tcW w:w="706" w:type="dxa"/>
            <w:tcBorders>
              <w:top w:val="single" w:sz="4" w:space="0" w:color="auto"/>
              <w:left w:val="single" w:sz="4" w:space="0" w:color="auto"/>
              <w:bottom w:val="single" w:sz="4" w:space="0" w:color="auto"/>
              <w:right w:val="single" w:sz="4" w:space="0" w:color="auto"/>
            </w:tcBorders>
          </w:tcPr>
          <w:p w:rsidR="00C14C79" w:rsidRDefault="00C14C79" w:rsidP="00C14C79">
            <w:r w:rsidRPr="005E4960">
              <w:rPr>
                <w:rFonts w:ascii="GHEA Grapalat" w:hAnsi="GHEA Grapalat"/>
                <w:sz w:val="16"/>
                <w:szCs w:val="16"/>
              </w:rPr>
              <w:t>15 %</w:t>
            </w:r>
          </w:p>
        </w:tc>
        <w:tc>
          <w:tcPr>
            <w:tcW w:w="565" w:type="dxa"/>
            <w:gridSpan w:val="2"/>
            <w:tcBorders>
              <w:top w:val="single" w:sz="4" w:space="0" w:color="auto"/>
              <w:left w:val="single" w:sz="4" w:space="0" w:color="auto"/>
              <w:bottom w:val="single" w:sz="4" w:space="0" w:color="auto"/>
              <w:right w:val="single" w:sz="4" w:space="0" w:color="auto"/>
            </w:tcBorders>
          </w:tcPr>
          <w:p w:rsidR="00C14C79" w:rsidRDefault="00C14C79" w:rsidP="00C14C79">
            <w:r w:rsidRPr="00F70624">
              <w:rPr>
                <w:rFonts w:ascii="GHEA Grapalat" w:hAnsi="GHEA Grapalat"/>
                <w:sz w:val="16"/>
                <w:szCs w:val="16"/>
              </w:rPr>
              <w:t>10 %</w:t>
            </w:r>
          </w:p>
        </w:tc>
        <w:tc>
          <w:tcPr>
            <w:tcW w:w="530" w:type="dxa"/>
            <w:tcBorders>
              <w:top w:val="single" w:sz="4" w:space="0" w:color="auto"/>
              <w:left w:val="single" w:sz="4" w:space="0" w:color="auto"/>
              <w:bottom w:val="single" w:sz="4" w:space="0" w:color="auto"/>
              <w:right w:val="single" w:sz="4" w:space="0" w:color="auto"/>
            </w:tcBorders>
          </w:tcPr>
          <w:p w:rsidR="00C14C79" w:rsidRDefault="00C14C79" w:rsidP="00C14C79">
            <w:r w:rsidRPr="00701309">
              <w:rPr>
                <w:rFonts w:ascii="GHEA Grapalat" w:hAnsi="GHEA Grapalat"/>
                <w:sz w:val="16"/>
                <w:szCs w:val="16"/>
              </w:rPr>
              <w:t xml:space="preserve">0%       </w:t>
            </w:r>
          </w:p>
        </w:tc>
        <w:tc>
          <w:tcPr>
            <w:tcW w:w="593" w:type="dxa"/>
            <w:tcBorders>
              <w:top w:val="single" w:sz="4" w:space="0" w:color="auto"/>
              <w:left w:val="single" w:sz="4" w:space="0" w:color="auto"/>
              <w:bottom w:val="single" w:sz="4" w:space="0" w:color="auto"/>
              <w:right w:val="single" w:sz="4" w:space="0" w:color="auto"/>
            </w:tcBorders>
          </w:tcPr>
          <w:p w:rsidR="00C14C79" w:rsidRDefault="00C14C79" w:rsidP="00C14C79">
            <w:r w:rsidRPr="00EF4DC7">
              <w:rPr>
                <w:rFonts w:ascii="GHEA Grapalat" w:hAnsi="GHEA Grapalat"/>
                <w:sz w:val="16"/>
                <w:szCs w:val="16"/>
              </w:rPr>
              <w:t xml:space="preserve">0%       </w:t>
            </w:r>
          </w:p>
        </w:tc>
        <w:tc>
          <w:tcPr>
            <w:tcW w:w="660" w:type="dxa"/>
            <w:tcBorders>
              <w:top w:val="single" w:sz="4" w:space="0" w:color="auto"/>
              <w:left w:val="single" w:sz="4" w:space="0" w:color="auto"/>
              <w:bottom w:val="single" w:sz="4" w:space="0" w:color="auto"/>
              <w:right w:val="single" w:sz="4" w:space="0" w:color="auto"/>
            </w:tcBorders>
          </w:tcPr>
          <w:p w:rsidR="00C14C79" w:rsidRDefault="00C14C79" w:rsidP="00C14C79">
            <w:r w:rsidRPr="0082782E">
              <w:rPr>
                <w:rFonts w:ascii="GHEA Grapalat" w:hAnsi="GHEA Grapalat"/>
                <w:sz w:val="16"/>
                <w:szCs w:val="16"/>
              </w:rPr>
              <w:t xml:space="preserve">0%       </w:t>
            </w:r>
          </w:p>
        </w:tc>
        <w:tc>
          <w:tcPr>
            <w:tcW w:w="857" w:type="dxa"/>
            <w:tcBorders>
              <w:top w:val="single" w:sz="4" w:space="0" w:color="auto"/>
              <w:left w:val="single" w:sz="4" w:space="0" w:color="auto"/>
              <w:bottom w:val="single" w:sz="4" w:space="0" w:color="auto"/>
              <w:right w:val="single" w:sz="4" w:space="0" w:color="auto"/>
            </w:tcBorders>
          </w:tcPr>
          <w:p w:rsidR="00C14C79" w:rsidRDefault="00C14C79" w:rsidP="00C14C79">
            <w:r w:rsidRPr="0046695B">
              <w:rPr>
                <w:rFonts w:ascii="GHEA Grapalat" w:hAnsi="GHEA Grapalat"/>
                <w:sz w:val="16"/>
                <w:szCs w:val="16"/>
              </w:rPr>
              <w:t>10 %</w:t>
            </w:r>
          </w:p>
        </w:tc>
        <w:tc>
          <w:tcPr>
            <w:tcW w:w="787" w:type="dxa"/>
            <w:tcBorders>
              <w:top w:val="single" w:sz="4" w:space="0" w:color="auto"/>
              <w:left w:val="single" w:sz="4" w:space="0" w:color="auto"/>
              <w:bottom w:val="single" w:sz="4" w:space="0" w:color="auto"/>
              <w:right w:val="single" w:sz="4" w:space="0" w:color="auto"/>
            </w:tcBorders>
          </w:tcPr>
          <w:p w:rsidR="00C14C79" w:rsidRDefault="00C14C79" w:rsidP="00C14C79">
            <w:r w:rsidRPr="009E7B27">
              <w:rPr>
                <w:rFonts w:ascii="GHEA Grapalat" w:hAnsi="GHEA Grapalat"/>
                <w:sz w:val="16"/>
                <w:szCs w:val="16"/>
              </w:rPr>
              <w:t>10 %</w:t>
            </w:r>
          </w:p>
        </w:tc>
        <w:tc>
          <w:tcPr>
            <w:tcW w:w="726" w:type="dxa"/>
            <w:tcBorders>
              <w:top w:val="single" w:sz="4" w:space="0" w:color="auto"/>
              <w:left w:val="single" w:sz="4" w:space="0" w:color="auto"/>
              <w:bottom w:val="single" w:sz="4" w:space="0" w:color="auto"/>
              <w:right w:val="single" w:sz="4" w:space="0" w:color="auto"/>
            </w:tcBorders>
          </w:tcPr>
          <w:p w:rsidR="00C14C79" w:rsidRDefault="00C14C79" w:rsidP="00C14C79">
            <w:r w:rsidRPr="00426F2F">
              <w:rPr>
                <w:rFonts w:ascii="GHEA Grapalat" w:hAnsi="GHEA Grapalat"/>
                <w:sz w:val="16"/>
                <w:szCs w:val="16"/>
              </w:rPr>
              <w:t>10 %</w:t>
            </w:r>
          </w:p>
        </w:tc>
        <w:tc>
          <w:tcPr>
            <w:tcW w:w="659" w:type="dxa"/>
            <w:tcBorders>
              <w:top w:val="single" w:sz="4" w:space="0" w:color="auto"/>
              <w:left w:val="single" w:sz="4" w:space="0" w:color="auto"/>
              <w:bottom w:val="single" w:sz="4" w:space="0" w:color="auto"/>
              <w:right w:val="single" w:sz="4" w:space="0" w:color="auto"/>
            </w:tcBorders>
          </w:tcPr>
          <w:p w:rsidR="00C14C79" w:rsidRDefault="00C14C79" w:rsidP="00C14C79">
            <w:r w:rsidRPr="00F74E40">
              <w:rPr>
                <w:rFonts w:ascii="GHEA Grapalat" w:hAnsi="GHEA Grapalat"/>
                <w:sz w:val="16"/>
                <w:szCs w:val="16"/>
              </w:rPr>
              <w:t>10 %</w:t>
            </w:r>
          </w:p>
        </w:tc>
        <w:tc>
          <w:tcPr>
            <w:tcW w:w="913" w:type="dxa"/>
            <w:tcBorders>
              <w:top w:val="single" w:sz="4" w:space="0" w:color="auto"/>
              <w:left w:val="single" w:sz="4" w:space="0" w:color="auto"/>
              <w:bottom w:val="single" w:sz="4" w:space="0" w:color="auto"/>
              <w:right w:val="single" w:sz="4" w:space="0" w:color="auto"/>
            </w:tcBorders>
          </w:tcPr>
          <w:p w:rsidR="00C14C79" w:rsidRDefault="00C14C79" w:rsidP="00C14C79">
            <w:r w:rsidRPr="00373761">
              <w:rPr>
                <w:rFonts w:ascii="GHEA Grapalat" w:hAnsi="GHEA Grapalat"/>
                <w:sz w:val="16"/>
                <w:szCs w:val="16"/>
              </w:rPr>
              <w:t>10 0%</w:t>
            </w:r>
          </w:p>
        </w:tc>
      </w:tr>
      <w:tr w:rsidR="00C14C79" w:rsidRPr="00B138F3" w:rsidTr="00C14C79">
        <w:trPr>
          <w:trHeight w:val="404"/>
          <w:jc w:val="center"/>
        </w:trPr>
        <w:tc>
          <w:tcPr>
            <w:tcW w:w="1547" w:type="dxa"/>
            <w:tcBorders>
              <w:top w:val="single" w:sz="4" w:space="0" w:color="auto"/>
              <w:left w:val="single" w:sz="4" w:space="0" w:color="auto"/>
              <w:bottom w:val="single" w:sz="4" w:space="0" w:color="auto"/>
              <w:right w:val="single" w:sz="4" w:space="0" w:color="auto"/>
            </w:tcBorders>
          </w:tcPr>
          <w:p w:rsidR="00C14C79" w:rsidRPr="004E3AD0" w:rsidRDefault="00C14C79" w:rsidP="00C14C79">
            <w:pPr>
              <w:widowControl w:val="0"/>
              <w:jc w:val="center"/>
              <w:rPr>
                <w:rFonts w:ascii="GHEA Grapalat" w:hAnsi="GHEA Grapalat"/>
                <w:sz w:val="16"/>
                <w:szCs w:val="16"/>
              </w:rPr>
            </w:pPr>
            <w:r>
              <w:rPr>
                <w:rFonts w:ascii="GHEA Grapalat" w:hAnsi="GHEA Grapalat"/>
                <w:sz w:val="16"/>
                <w:szCs w:val="16"/>
              </w:rPr>
              <w:t>12</w:t>
            </w:r>
          </w:p>
        </w:tc>
        <w:tc>
          <w:tcPr>
            <w:tcW w:w="1520" w:type="dxa"/>
            <w:tcBorders>
              <w:top w:val="single" w:sz="4" w:space="0" w:color="auto"/>
              <w:left w:val="single" w:sz="4" w:space="0" w:color="auto"/>
              <w:bottom w:val="single" w:sz="4" w:space="0" w:color="auto"/>
              <w:right w:val="single" w:sz="4" w:space="0" w:color="auto"/>
            </w:tcBorders>
            <w:vAlign w:val="bottom"/>
          </w:tcPr>
          <w:p w:rsidR="00C14C79" w:rsidRPr="003E20F1" w:rsidRDefault="00C14C79" w:rsidP="00C14C79">
            <w:pPr>
              <w:rPr>
                <w:rFonts w:ascii="Calibri" w:hAnsi="Calibri" w:cs="Calibri"/>
                <w:lang w:val="en-GB"/>
              </w:rPr>
            </w:pPr>
            <w:r>
              <w:rPr>
                <w:rFonts w:ascii="Calibri" w:hAnsi="Calibri" w:cs="Calibri"/>
                <w:lang w:val="en-GB"/>
              </w:rPr>
              <w:t>1583100</w:t>
            </w:r>
          </w:p>
        </w:tc>
        <w:tc>
          <w:tcPr>
            <w:tcW w:w="1592" w:type="dxa"/>
            <w:tcBorders>
              <w:top w:val="single" w:sz="4" w:space="0" w:color="auto"/>
              <w:left w:val="single" w:sz="4" w:space="0" w:color="auto"/>
              <w:bottom w:val="single" w:sz="4" w:space="0" w:color="auto"/>
              <w:right w:val="single" w:sz="4" w:space="0" w:color="auto"/>
            </w:tcBorders>
          </w:tcPr>
          <w:p w:rsidR="00C14C79" w:rsidRPr="003E20F1" w:rsidRDefault="00C14C79" w:rsidP="00C14C79">
            <w:pPr>
              <w:widowControl w:val="0"/>
              <w:rPr>
                <w:rFonts w:ascii="GHEA Grapalat" w:hAnsi="GHEA Grapalat"/>
              </w:rPr>
            </w:pPr>
            <w:r>
              <w:rPr>
                <w:lang w:val="en-US"/>
              </w:rPr>
              <w:t>САХАР</w:t>
            </w:r>
          </w:p>
        </w:tc>
        <w:tc>
          <w:tcPr>
            <w:tcW w:w="712" w:type="dxa"/>
            <w:tcBorders>
              <w:top w:val="single" w:sz="4" w:space="0" w:color="auto"/>
              <w:left w:val="single" w:sz="4" w:space="0" w:color="auto"/>
              <w:bottom w:val="single" w:sz="4" w:space="0" w:color="auto"/>
              <w:right w:val="single" w:sz="4" w:space="0" w:color="auto"/>
            </w:tcBorders>
          </w:tcPr>
          <w:p w:rsidR="00C14C79" w:rsidRDefault="00C14C79" w:rsidP="00C14C79">
            <w:r w:rsidRPr="00DF4BE6">
              <w:rPr>
                <w:rFonts w:ascii="GHEA Grapalat" w:hAnsi="GHEA Grapalat"/>
                <w:sz w:val="16"/>
                <w:szCs w:val="16"/>
              </w:rPr>
              <w:t>10 %</w:t>
            </w:r>
          </w:p>
        </w:tc>
        <w:tc>
          <w:tcPr>
            <w:tcW w:w="830" w:type="dxa"/>
            <w:tcBorders>
              <w:top w:val="single" w:sz="4" w:space="0" w:color="auto"/>
              <w:left w:val="single" w:sz="4" w:space="0" w:color="auto"/>
              <w:bottom w:val="single" w:sz="4" w:space="0" w:color="auto"/>
              <w:right w:val="single" w:sz="4" w:space="0" w:color="auto"/>
            </w:tcBorders>
          </w:tcPr>
          <w:p w:rsidR="00C14C79" w:rsidRDefault="00C14C79" w:rsidP="00C14C79">
            <w:r w:rsidRPr="00FC2576">
              <w:rPr>
                <w:rFonts w:ascii="GHEA Grapalat" w:hAnsi="GHEA Grapalat"/>
                <w:sz w:val="16"/>
                <w:szCs w:val="16"/>
              </w:rPr>
              <w:t>10 %</w:t>
            </w:r>
          </w:p>
        </w:tc>
        <w:tc>
          <w:tcPr>
            <w:tcW w:w="548" w:type="dxa"/>
            <w:tcBorders>
              <w:top w:val="single" w:sz="4" w:space="0" w:color="auto"/>
              <w:left w:val="single" w:sz="4" w:space="0" w:color="auto"/>
              <w:bottom w:val="single" w:sz="4" w:space="0" w:color="auto"/>
              <w:right w:val="single" w:sz="4" w:space="0" w:color="auto"/>
            </w:tcBorders>
          </w:tcPr>
          <w:p w:rsidR="00C14C79" w:rsidRDefault="00C14C79" w:rsidP="00C14C79">
            <w:r w:rsidRPr="00616660">
              <w:rPr>
                <w:rFonts w:ascii="GHEA Grapalat" w:hAnsi="GHEA Grapalat"/>
                <w:sz w:val="16"/>
                <w:szCs w:val="16"/>
              </w:rPr>
              <w:t>15 %</w:t>
            </w:r>
          </w:p>
        </w:tc>
        <w:tc>
          <w:tcPr>
            <w:tcW w:w="706" w:type="dxa"/>
            <w:tcBorders>
              <w:top w:val="single" w:sz="4" w:space="0" w:color="auto"/>
              <w:left w:val="single" w:sz="4" w:space="0" w:color="auto"/>
              <w:bottom w:val="single" w:sz="4" w:space="0" w:color="auto"/>
              <w:right w:val="single" w:sz="4" w:space="0" w:color="auto"/>
            </w:tcBorders>
          </w:tcPr>
          <w:p w:rsidR="00C14C79" w:rsidRDefault="00C14C79" w:rsidP="00C14C79">
            <w:r w:rsidRPr="005E4960">
              <w:rPr>
                <w:rFonts w:ascii="GHEA Grapalat" w:hAnsi="GHEA Grapalat"/>
                <w:sz w:val="16"/>
                <w:szCs w:val="16"/>
              </w:rPr>
              <w:t>15 %</w:t>
            </w:r>
          </w:p>
        </w:tc>
        <w:tc>
          <w:tcPr>
            <w:tcW w:w="565" w:type="dxa"/>
            <w:gridSpan w:val="2"/>
            <w:tcBorders>
              <w:top w:val="single" w:sz="4" w:space="0" w:color="auto"/>
              <w:left w:val="single" w:sz="4" w:space="0" w:color="auto"/>
              <w:bottom w:val="single" w:sz="4" w:space="0" w:color="auto"/>
              <w:right w:val="single" w:sz="4" w:space="0" w:color="auto"/>
            </w:tcBorders>
          </w:tcPr>
          <w:p w:rsidR="00C14C79" w:rsidRDefault="00C14C79" w:rsidP="00C14C79">
            <w:r w:rsidRPr="00F70624">
              <w:rPr>
                <w:rFonts w:ascii="GHEA Grapalat" w:hAnsi="GHEA Grapalat"/>
                <w:sz w:val="16"/>
                <w:szCs w:val="16"/>
              </w:rPr>
              <w:t>10 %</w:t>
            </w:r>
          </w:p>
        </w:tc>
        <w:tc>
          <w:tcPr>
            <w:tcW w:w="530" w:type="dxa"/>
            <w:tcBorders>
              <w:top w:val="single" w:sz="4" w:space="0" w:color="auto"/>
              <w:left w:val="single" w:sz="4" w:space="0" w:color="auto"/>
              <w:bottom w:val="single" w:sz="4" w:space="0" w:color="auto"/>
              <w:right w:val="single" w:sz="4" w:space="0" w:color="auto"/>
            </w:tcBorders>
          </w:tcPr>
          <w:p w:rsidR="00C14C79" w:rsidRDefault="00C14C79" w:rsidP="00C14C79">
            <w:r w:rsidRPr="00701309">
              <w:rPr>
                <w:rFonts w:ascii="GHEA Grapalat" w:hAnsi="GHEA Grapalat"/>
                <w:sz w:val="16"/>
                <w:szCs w:val="16"/>
              </w:rPr>
              <w:t xml:space="preserve">0%       </w:t>
            </w:r>
          </w:p>
        </w:tc>
        <w:tc>
          <w:tcPr>
            <w:tcW w:w="593" w:type="dxa"/>
            <w:tcBorders>
              <w:top w:val="single" w:sz="4" w:space="0" w:color="auto"/>
              <w:left w:val="single" w:sz="4" w:space="0" w:color="auto"/>
              <w:bottom w:val="single" w:sz="4" w:space="0" w:color="auto"/>
              <w:right w:val="single" w:sz="4" w:space="0" w:color="auto"/>
            </w:tcBorders>
          </w:tcPr>
          <w:p w:rsidR="00C14C79" w:rsidRDefault="00C14C79" w:rsidP="00C14C79">
            <w:r w:rsidRPr="00EF4DC7">
              <w:rPr>
                <w:rFonts w:ascii="GHEA Grapalat" w:hAnsi="GHEA Grapalat"/>
                <w:sz w:val="16"/>
                <w:szCs w:val="16"/>
              </w:rPr>
              <w:t xml:space="preserve">0%       </w:t>
            </w:r>
          </w:p>
        </w:tc>
        <w:tc>
          <w:tcPr>
            <w:tcW w:w="660" w:type="dxa"/>
            <w:tcBorders>
              <w:top w:val="single" w:sz="4" w:space="0" w:color="auto"/>
              <w:left w:val="single" w:sz="4" w:space="0" w:color="auto"/>
              <w:bottom w:val="single" w:sz="4" w:space="0" w:color="auto"/>
              <w:right w:val="single" w:sz="4" w:space="0" w:color="auto"/>
            </w:tcBorders>
          </w:tcPr>
          <w:p w:rsidR="00C14C79" w:rsidRDefault="00C14C79" w:rsidP="00C14C79">
            <w:r w:rsidRPr="0082782E">
              <w:rPr>
                <w:rFonts w:ascii="GHEA Grapalat" w:hAnsi="GHEA Grapalat"/>
                <w:sz w:val="16"/>
                <w:szCs w:val="16"/>
              </w:rPr>
              <w:t xml:space="preserve">0%       </w:t>
            </w:r>
          </w:p>
        </w:tc>
        <w:tc>
          <w:tcPr>
            <w:tcW w:w="857" w:type="dxa"/>
            <w:tcBorders>
              <w:top w:val="single" w:sz="4" w:space="0" w:color="auto"/>
              <w:left w:val="single" w:sz="4" w:space="0" w:color="auto"/>
              <w:bottom w:val="single" w:sz="4" w:space="0" w:color="auto"/>
              <w:right w:val="single" w:sz="4" w:space="0" w:color="auto"/>
            </w:tcBorders>
          </w:tcPr>
          <w:p w:rsidR="00C14C79" w:rsidRDefault="00C14C79" w:rsidP="00C14C79">
            <w:r w:rsidRPr="0046695B">
              <w:rPr>
                <w:rFonts w:ascii="GHEA Grapalat" w:hAnsi="GHEA Grapalat"/>
                <w:sz w:val="16"/>
                <w:szCs w:val="16"/>
              </w:rPr>
              <w:t>10 %</w:t>
            </w:r>
          </w:p>
        </w:tc>
        <w:tc>
          <w:tcPr>
            <w:tcW w:w="787" w:type="dxa"/>
            <w:tcBorders>
              <w:top w:val="single" w:sz="4" w:space="0" w:color="auto"/>
              <w:left w:val="single" w:sz="4" w:space="0" w:color="auto"/>
              <w:bottom w:val="single" w:sz="4" w:space="0" w:color="auto"/>
              <w:right w:val="single" w:sz="4" w:space="0" w:color="auto"/>
            </w:tcBorders>
          </w:tcPr>
          <w:p w:rsidR="00C14C79" w:rsidRDefault="00C14C79" w:rsidP="00C14C79">
            <w:r w:rsidRPr="009E7B27">
              <w:rPr>
                <w:rFonts w:ascii="GHEA Grapalat" w:hAnsi="GHEA Grapalat"/>
                <w:sz w:val="16"/>
                <w:szCs w:val="16"/>
              </w:rPr>
              <w:t>10 %</w:t>
            </w:r>
          </w:p>
        </w:tc>
        <w:tc>
          <w:tcPr>
            <w:tcW w:w="726" w:type="dxa"/>
            <w:tcBorders>
              <w:top w:val="single" w:sz="4" w:space="0" w:color="auto"/>
              <w:left w:val="single" w:sz="4" w:space="0" w:color="auto"/>
              <w:bottom w:val="single" w:sz="4" w:space="0" w:color="auto"/>
              <w:right w:val="single" w:sz="4" w:space="0" w:color="auto"/>
            </w:tcBorders>
          </w:tcPr>
          <w:p w:rsidR="00C14C79" w:rsidRDefault="00C14C79" w:rsidP="00C14C79">
            <w:r w:rsidRPr="00426F2F">
              <w:rPr>
                <w:rFonts w:ascii="GHEA Grapalat" w:hAnsi="GHEA Grapalat"/>
                <w:sz w:val="16"/>
                <w:szCs w:val="16"/>
              </w:rPr>
              <w:t>10 %</w:t>
            </w:r>
          </w:p>
        </w:tc>
        <w:tc>
          <w:tcPr>
            <w:tcW w:w="659" w:type="dxa"/>
            <w:tcBorders>
              <w:top w:val="single" w:sz="4" w:space="0" w:color="auto"/>
              <w:left w:val="single" w:sz="4" w:space="0" w:color="auto"/>
              <w:bottom w:val="single" w:sz="4" w:space="0" w:color="auto"/>
              <w:right w:val="single" w:sz="4" w:space="0" w:color="auto"/>
            </w:tcBorders>
          </w:tcPr>
          <w:p w:rsidR="00C14C79" w:rsidRDefault="00C14C79" w:rsidP="00C14C79">
            <w:r w:rsidRPr="00F74E40">
              <w:rPr>
                <w:rFonts w:ascii="GHEA Grapalat" w:hAnsi="GHEA Grapalat"/>
                <w:sz w:val="16"/>
                <w:szCs w:val="16"/>
              </w:rPr>
              <w:t>10 %</w:t>
            </w:r>
          </w:p>
        </w:tc>
        <w:tc>
          <w:tcPr>
            <w:tcW w:w="913" w:type="dxa"/>
            <w:tcBorders>
              <w:top w:val="single" w:sz="4" w:space="0" w:color="auto"/>
              <w:left w:val="single" w:sz="4" w:space="0" w:color="auto"/>
              <w:bottom w:val="single" w:sz="4" w:space="0" w:color="auto"/>
              <w:right w:val="single" w:sz="4" w:space="0" w:color="auto"/>
            </w:tcBorders>
          </w:tcPr>
          <w:p w:rsidR="00C14C79" w:rsidRDefault="00C14C79" w:rsidP="00C14C79">
            <w:r w:rsidRPr="00373761">
              <w:rPr>
                <w:rFonts w:ascii="GHEA Grapalat" w:hAnsi="GHEA Grapalat"/>
                <w:sz w:val="16"/>
                <w:szCs w:val="16"/>
              </w:rPr>
              <w:t>10 0%</w:t>
            </w:r>
          </w:p>
        </w:tc>
      </w:tr>
      <w:tr w:rsidR="00C14C79" w:rsidRPr="00B138F3" w:rsidTr="00C14C79">
        <w:trPr>
          <w:trHeight w:val="404"/>
          <w:jc w:val="center"/>
        </w:trPr>
        <w:tc>
          <w:tcPr>
            <w:tcW w:w="1547" w:type="dxa"/>
            <w:tcBorders>
              <w:top w:val="single" w:sz="4" w:space="0" w:color="auto"/>
              <w:left w:val="single" w:sz="4" w:space="0" w:color="auto"/>
              <w:bottom w:val="single" w:sz="4" w:space="0" w:color="auto"/>
              <w:right w:val="single" w:sz="4" w:space="0" w:color="auto"/>
            </w:tcBorders>
          </w:tcPr>
          <w:p w:rsidR="00C14C79" w:rsidRPr="004E3AD0" w:rsidRDefault="00C14C79" w:rsidP="00C14C79">
            <w:pPr>
              <w:widowControl w:val="0"/>
              <w:jc w:val="center"/>
              <w:rPr>
                <w:rFonts w:ascii="GHEA Grapalat" w:hAnsi="GHEA Grapalat"/>
                <w:sz w:val="16"/>
                <w:szCs w:val="16"/>
              </w:rPr>
            </w:pPr>
            <w:r>
              <w:rPr>
                <w:rFonts w:ascii="GHEA Grapalat" w:hAnsi="GHEA Grapalat"/>
                <w:sz w:val="16"/>
                <w:szCs w:val="16"/>
              </w:rPr>
              <w:t>13</w:t>
            </w:r>
          </w:p>
        </w:tc>
        <w:tc>
          <w:tcPr>
            <w:tcW w:w="1520" w:type="dxa"/>
            <w:tcBorders>
              <w:top w:val="single" w:sz="4" w:space="0" w:color="auto"/>
              <w:left w:val="single" w:sz="4" w:space="0" w:color="auto"/>
              <w:bottom w:val="single" w:sz="4" w:space="0" w:color="auto"/>
              <w:right w:val="single" w:sz="4" w:space="0" w:color="auto"/>
            </w:tcBorders>
            <w:vAlign w:val="bottom"/>
          </w:tcPr>
          <w:p w:rsidR="00C14C79" w:rsidRPr="003E20F1" w:rsidRDefault="00C14C79" w:rsidP="00C14C79">
            <w:pPr>
              <w:rPr>
                <w:rFonts w:ascii="Calibri" w:hAnsi="Calibri" w:cs="Calibri"/>
                <w:lang w:val="en-GB"/>
              </w:rPr>
            </w:pPr>
            <w:r>
              <w:rPr>
                <w:rFonts w:ascii="Calibri" w:hAnsi="Calibri" w:cs="Calibri"/>
                <w:lang w:val="en-GB"/>
              </w:rPr>
              <w:t>15841000</w:t>
            </w:r>
          </w:p>
        </w:tc>
        <w:tc>
          <w:tcPr>
            <w:tcW w:w="1592" w:type="dxa"/>
            <w:tcBorders>
              <w:top w:val="single" w:sz="4" w:space="0" w:color="auto"/>
              <w:left w:val="single" w:sz="4" w:space="0" w:color="auto"/>
              <w:bottom w:val="single" w:sz="4" w:space="0" w:color="auto"/>
              <w:right w:val="single" w:sz="4" w:space="0" w:color="auto"/>
            </w:tcBorders>
          </w:tcPr>
          <w:p w:rsidR="00C14C79" w:rsidRPr="00A17756" w:rsidRDefault="00C14C79" w:rsidP="00C14C79">
            <w:pPr>
              <w:rPr>
                <w:lang w:val="en-US"/>
              </w:rPr>
            </w:pPr>
            <w:proofErr w:type="spellStart"/>
            <w:r>
              <w:rPr>
                <w:lang w:val="en-US"/>
              </w:rPr>
              <w:t>Какао</w:t>
            </w:r>
            <w:proofErr w:type="spellEnd"/>
          </w:p>
        </w:tc>
        <w:tc>
          <w:tcPr>
            <w:tcW w:w="712" w:type="dxa"/>
            <w:tcBorders>
              <w:top w:val="single" w:sz="4" w:space="0" w:color="auto"/>
              <w:left w:val="single" w:sz="4" w:space="0" w:color="auto"/>
              <w:bottom w:val="single" w:sz="4" w:space="0" w:color="auto"/>
              <w:right w:val="single" w:sz="4" w:space="0" w:color="auto"/>
            </w:tcBorders>
          </w:tcPr>
          <w:p w:rsidR="00C14C79" w:rsidRDefault="00C14C79" w:rsidP="00C14C79">
            <w:r w:rsidRPr="00DF4BE6">
              <w:rPr>
                <w:rFonts w:ascii="GHEA Grapalat" w:hAnsi="GHEA Grapalat"/>
                <w:sz w:val="16"/>
                <w:szCs w:val="16"/>
              </w:rPr>
              <w:t>10 %</w:t>
            </w:r>
          </w:p>
        </w:tc>
        <w:tc>
          <w:tcPr>
            <w:tcW w:w="830" w:type="dxa"/>
            <w:tcBorders>
              <w:top w:val="single" w:sz="4" w:space="0" w:color="auto"/>
              <w:left w:val="single" w:sz="4" w:space="0" w:color="auto"/>
              <w:bottom w:val="single" w:sz="4" w:space="0" w:color="auto"/>
              <w:right w:val="single" w:sz="4" w:space="0" w:color="auto"/>
            </w:tcBorders>
          </w:tcPr>
          <w:p w:rsidR="00C14C79" w:rsidRDefault="00C14C79" w:rsidP="00C14C79">
            <w:r w:rsidRPr="00FC2576">
              <w:rPr>
                <w:rFonts w:ascii="GHEA Grapalat" w:hAnsi="GHEA Grapalat"/>
                <w:sz w:val="16"/>
                <w:szCs w:val="16"/>
              </w:rPr>
              <w:t>10 %</w:t>
            </w:r>
          </w:p>
        </w:tc>
        <w:tc>
          <w:tcPr>
            <w:tcW w:w="548" w:type="dxa"/>
            <w:tcBorders>
              <w:top w:val="single" w:sz="4" w:space="0" w:color="auto"/>
              <w:left w:val="single" w:sz="4" w:space="0" w:color="auto"/>
              <w:bottom w:val="single" w:sz="4" w:space="0" w:color="auto"/>
              <w:right w:val="single" w:sz="4" w:space="0" w:color="auto"/>
            </w:tcBorders>
          </w:tcPr>
          <w:p w:rsidR="00C14C79" w:rsidRDefault="00C14C79" w:rsidP="00C14C79">
            <w:r w:rsidRPr="00616660">
              <w:rPr>
                <w:rFonts w:ascii="GHEA Grapalat" w:hAnsi="GHEA Grapalat"/>
                <w:sz w:val="16"/>
                <w:szCs w:val="16"/>
              </w:rPr>
              <w:t>15 %</w:t>
            </w:r>
          </w:p>
        </w:tc>
        <w:tc>
          <w:tcPr>
            <w:tcW w:w="706" w:type="dxa"/>
            <w:tcBorders>
              <w:top w:val="single" w:sz="4" w:space="0" w:color="auto"/>
              <w:left w:val="single" w:sz="4" w:space="0" w:color="auto"/>
              <w:bottom w:val="single" w:sz="4" w:space="0" w:color="auto"/>
              <w:right w:val="single" w:sz="4" w:space="0" w:color="auto"/>
            </w:tcBorders>
          </w:tcPr>
          <w:p w:rsidR="00C14C79" w:rsidRDefault="00C14C79" w:rsidP="00C14C79">
            <w:r w:rsidRPr="005E4960">
              <w:rPr>
                <w:rFonts w:ascii="GHEA Grapalat" w:hAnsi="GHEA Grapalat"/>
                <w:sz w:val="16"/>
                <w:szCs w:val="16"/>
              </w:rPr>
              <w:t>15 %</w:t>
            </w:r>
          </w:p>
        </w:tc>
        <w:tc>
          <w:tcPr>
            <w:tcW w:w="565" w:type="dxa"/>
            <w:gridSpan w:val="2"/>
            <w:tcBorders>
              <w:top w:val="single" w:sz="4" w:space="0" w:color="auto"/>
              <w:left w:val="single" w:sz="4" w:space="0" w:color="auto"/>
              <w:bottom w:val="single" w:sz="4" w:space="0" w:color="auto"/>
              <w:right w:val="single" w:sz="4" w:space="0" w:color="auto"/>
            </w:tcBorders>
          </w:tcPr>
          <w:p w:rsidR="00C14C79" w:rsidRDefault="00C14C79" w:rsidP="00C14C79">
            <w:r w:rsidRPr="00F70624">
              <w:rPr>
                <w:rFonts w:ascii="GHEA Grapalat" w:hAnsi="GHEA Grapalat"/>
                <w:sz w:val="16"/>
                <w:szCs w:val="16"/>
              </w:rPr>
              <w:t>10 %</w:t>
            </w:r>
          </w:p>
        </w:tc>
        <w:tc>
          <w:tcPr>
            <w:tcW w:w="530" w:type="dxa"/>
            <w:tcBorders>
              <w:top w:val="single" w:sz="4" w:space="0" w:color="auto"/>
              <w:left w:val="single" w:sz="4" w:space="0" w:color="auto"/>
              <w:bottom w:val="single" w:sz="4" w:space="0" w:color="auto"/>
              <w:right w:val="single" w:sz="4" w:space="0" w:color="auto"/>
            </w:tcBorders>
          </w:tcPr>
          <w:p w:rsidR="00C14C79" w:rsidRDefault="00C14C79" w:rsidP="00C14C79">
            <w:r w:rsidRPr="00701309">
              <w:rPr>
                <w:rFonts w:ascii="GHEA Grapalat" w:hAnsi="GHEA Grapalat"/>
                <w:sz w:val="16"/>
                <w:szCs w:val="16"/>
              </w:rPr>
              <w:t xml:space="preserve">0%       </w:t>
            </w:r>
          </w:p>
        </w:tc>
        <w:tc>
          <w:tcPr>
            <w:tcW w:w="593" w:type="dxa"/>
            <w:tcBorders>
              <w:top w:val="single" w:sz="4" w:space="0" w:color="auto"/>
              <w:left w:val="single" w:sz="4" w:space="0" w:color="auto"/>
              <w:bottom w:val="single" w:sz="4" w:space="0" w:color="auto"/>
              <w:right w:val="single" w:sz="4" w:space="0" w:color="auto"/>
            </w:tcBorders>
          </w:tcPr>
          <w:p w:rsidR="00C14C79" w:rsidRDefault="00C14C79" w:rsidP="00C14C79">
            <w:r w:rsidRPr="00EF4DC7">
              <w:rPr>
                <w:rFonts w:ascii="GHEA Grapalat" w:hAnsi="GHEA Grapalat"/>
                <w:sz w:val="16"/>
                <w:szCs w:val="16"/>
              </w:rPr>
              <w:t xml:space="preserve">0%       </w:t>
            </w:r>
          </w:p>
        </w:tc>
        <w:tc>
          <w:tcPr>
            <w:tcW w:w="660" w:type="dxa"/>
            <w:tcBorders>
              <w:top w:val="single" w:sz="4" w:space="0" w:color="auto"/>
              <w:left w:val="single" w:sz="4" w:space="0" w:color="auto"/>
              <w:bottom w:val="single" w:sz="4" w:space="0" w:color="auto"/>
              <w:right w:val="single" w:sz="4" w:space="0" w:color="auto"/>
            </w:tcBorders>
          </w:tcPr>
          <w:p w:rsidR="00C14C79" w:rsidRDefault="00C14C79" w:rsidP="00C14C79">
            <w:r w:rsidRPr="0082782E">
              <w:rPr>
                <w:rFonts w:ascii="GHEA Grapalat" w:hAnsi="GHEA Grapalat"/>
                <w:sz w:val="16"/>
                <w:szCs w:val="16"/>
              </w:rPr>
              <w:t xml:space="preserve">0%       </w:t>
            </w:r>
          </w:p>
        </w:tc>
        <w:tc>
          <w:tcPr>
            <w:tcW w:w="857" w:type="dxa"/>
            <w:tcBorders>
              <w:top w:val="single" w:sz="4" w:space="0" w:color="auto"/>
              <w:left w:val="single" w:sz="4" w:space="0" w:color="auto"/>
              <w:bottom w:val="single" w:sz="4" w:space="0" w:color="auto"/>
              <w:right w:val="single" w:sz="4" w:space="0" w:color="auto"/>
            </w:tcBorders>
          </w:tcPr>
          <w:p w:rsidR="00C14C79" w:rsidRDefault="00C14C79" w:rsidP="00C14C79">
            <w:r w:rsidRPr="0046695B">
              <w:rPr>
                <w:rFonts w:ascii="GHEA Grapalat" w:hAnsi="GHEA Grapalat"/>
                <w:sz w:val="16"/>
                <w:szCs w:val="16"/>
              </w:rPr>
              <w:t>10 %</w:t>
            </w:r>
          </w:p>
        </w:tc>
        <w:tc>
          <w:tcPr>
            <w:tcW w:w="787" w:type="dxa"/>
            <w:tcBorders>
              <w:top w:val="single" w:sz="4" w:space="0" w:color="auto"/>
              <w:left w:val="single" w:sz="4" w:space="0" w:color="auto"/>
              <w:bottom w:val="single" w:sz="4" w:space="0" w:color="auto"/>
              <w:right w:val="single" w:sz="4" w:space="0" w:color="auto"/>
            </w:tcBorders>
          </w:tcPr>
          <w:p w:rsidR="00C14C79" w:rsidRDefault="00C14C79" w:rsidP="00C14C79">
            <w:r w:rsidRPr="009E7B27">
              <w:rPr>
                <w:rFonts w:ascii="GHEA Grapalat" w:hAnsi="GHEA Grapalat"/>
                <w:sz w:val="16"/>
                <w:szCs w:val="16"/>
              </w:rPr>
              <w:t>10 %</w:t>
            </w:r>
          </w:p>
        </w:tc>
        <w:tc>
          <w:tcPr>
            <w:tcW w:w="726" w:type="dxa"/>
            <w:tcBorders>
              <w:top w:val="single" w:sz="4" w:space="0" w:color="auto"/>
              <w:left w:val="single" w:sz="4" w:space="0" w:color="auto"/>
              <w:bottom w:val="single" w:sz="4" w:space="0" w:color="auto"/>
              <w:right w:val="single" w:sz="4" w:space="0" w:color="auto"/>
            </w:tcBorders>
          </w:tcPr>
          <w:p w:rsidR="00C14C79" w:rsidRDefault="00C14C79" w:rsidP="00C14C79">
            <w:r w:rsidRPr="00426F2F">
              <w:rPr>
                <w:rFonts w:ascii="GHEA Grapalat" w:hAnsi="GHEA Grapalat"/>
                <w:sz w:val="16"/>
                <w:szCs w:val="16"/>
              </w:rPr>
              <w:t>10 %</w:t>
            </w:r>
          </w:p>
        </w:tc>
        <w:tc>
          <w:tcPr>
            <w:tcW w:w="659" w:type="dxa"/>
            <w:tcBorders>
              <w:top w:val="single" w:sz="4" w:space="0" w:color="auto"/>
              <w:left w:val="single" w:sz="4" w:space="0" w:color="auto"/>
              <w:bottom w:val="single" w:sz="4" w:space="0" w:color="auto"/>
              <w:right w:val="single" w:sz="4" w:space="0" w:color="auto"/>
            </w:tcBorders>
          </w:tcPr>
          <w:p w:rsidR="00C14C79" w:rsidRDefault="00C14C79" w:rsidP="00C14C79">
            <w:r w:rsidRPr="00F74E40">
              <w:rPr>
                <w:rFonts w:ascii="GHEA Grapalat" w:hAnsi="GHEA Grapalat"/>
                <w:sz w:val="16"/>
                <w:szCs w:val="16"/>
              </w:rPr>
              <w:t>10 %</w:t>
            </w:r>
          </w:p>
        </w:tc>
        <w:tc>
          <w:tcPr>
            <w:tcW w:w="913" w:type="dxa"/>
            <w:tcBorders>
              <w:top w:val="single" w:sz="4" w:space="0" w:color="auto"/>
              <w:left w:val="single" w:sz="4" w:space="0" w:color="auto"/>
              <w:bottom w:val="single" w:sz="4" w:space="0" w:color="auto"/>
              <w:right w:val="single" w:sz="4" w:space="0" w:color="auto"/>
            </w:tcBorders>
          </w:tcPr>
          <w:p w:rsidR="00C14C79" w:rsidRDefault="00C14C79" w:rsidP="00C14C79">
            <w:r w:rsidRPr="00373761">
              <w:rPr>
                <w:rFonts w:ascii="GHEA Grapalat" w:hAnsi="GHEA Grapalat"/>
                <w:sz w:val="16"/>
                <w:szCs w:val="16"/>
              </w:rPr>
              <w:t>10 0%</w:t>
            </w:r>
          </w:p>
        </w:tc>
      </w:tr>
      <w:tr w:rsidR="00C14C79" w:rsidRPr="00B138F3" w:rsidTr="00C14C79">
        <w:trPr>
          <w:trHeight w:val="404"/>
          <w:jc w:val="center"/>
        </w:trPr>
        <w:tc>
          <w:tcPr>
            <w:tcW w:w="1547" w:type="dxa"/>
            <w:tcBorders>
              <w:top w:val="single" w:sz="4" w:space="0" w:color="auto"/>
              <w:left w:val="single" w:sz="4" w:space="0" w:color="auto"/>
              <w:bottom w:val="single" w:sz="4" w:space="0" w:color="auto"/>
              <w:right w:val="single" w:sz="4" w:space="0" w:color="auto"/>
            </w:tcBorders>
          </w:tcPr>
          <w:p w:rsidR="00C14C79" w:rsidRPr="004E3AD0" w:rsidRDefault="00C14C79" w:rsidP="00C14C79">
            <w:pPr>
              <w:widowControl w:val="0"/>
              <w:jc w:val="center"/>
              <w:rPr>
                <w:rFonts w:ascii="GHEA Grapalat" w:hAnsi="GHEA Grapalat"/>
                <w:sz w:val="16"/>
                <w:szCs w:val="16"/>
              </w:rPr>
            </w:pPr>
            <w:r>
              <w:rPr>
                <w:rFonts w:ascii="GHEA Grapalat" w:hAnsi="GHEA Grapalat"/>
                <w:sz w:val="16"/>
                <w:szCs w:val="16"/>
              </w:rPr>
              <w:t>14</w:t>
            </w:r>
          </w:p>
        </w:tc>
        <w:tc>
          <w:tcPr>
            <w:tcW w:w="1520" w:type="dxa"/>
            <w:tcBorders>
              <w:top w:val="single" w:sz="4" w:space="0" w:color="auto"/>
              <w:left w:val="single" w:sz="4" w:space="0" w:color="auto"/>
              <w:bottom w:val="single" w:sz="4" w:space="0" w:color="auto"/>
              <w:right w:val="single" w:sz="4" w:space="0" w:color="auto"/>
            </w:tcBorders>
            <w:vAlign w:val="bottom"/>
          </w:tcPr>
          <w:p w:rsidR="00C14C79" w:rsidRPr="003E20F1" w:rsidRDefault="00C14C79" w:rsidP="00C14C79">
            <w:pPr>
              <w:rPr>
                <w:rFonts w:ascii="Calibri" w:hAnsi="Calibri" w:cs="Calibri"/>
                <w:lang w:val="en-GB"/>
              </w:rPr>
            </w:pPr>
            <w:r>
              <w:rPr>
                <w:rFonts w:ascii="Calibri" w:hAnsi="Calibri" w:cs="Calibri"/>
                <w:lang w:val="en-GB"/>
              </w:rPr>
              <w:t>15872400</w:t>
            </w:r>
          </w:p>
        </w:tc>
        <w:tc>
          <w:tcPr>
            <w:tcW w:w="1592" w:type="dxa"/>
            <w:tcBorders>
              <w:top w:val="single" w:sz="4" w:space="0" w:color="auto"/>
              <w:left w:val="single" w:sz="4" w:space="0" w:color="auto"/>
              <w:bottom w:val="single" w:sz="4" w:space="0" w:color="auto"/>
              <w:right w:val="single" w:sz="4" w:space="0" w:color="auto"/>
            </w:tcBorders>
          </w:tcPr>
          <w:p w:rsidR="00C14C79" w:rsidRPr="00F42A8C" w:rsidRDefault="00C14C79" w:rsidP="00C14C79">
            <w:pPr>
              <w:rPr>
                <w:lang w:val="en-US"/>
              </w:rPr>
            </w:pPr>
            <w:proofErr w:type="spellStart"/>
            <w:r>
              <w:rPr>
                <w:lang w:val="en-US"/>
              </w:rPr>
              <w:t>Соль</w:t>
            </w:r>
            <w:proofErr w:type="spellEnd"/>
          </w:p>
        </w:tc>
        <w:tc>
          <w:tcPr>
            <w:tcW w:w="712" w:type="dxa"/>
            <w:tcBorders>
              <w:top w:val="single" w:sz="4" w:space="0" w:color="auto"/>
              <w:left w:val="single" w:sz="4" w:space="0" w:color="auto"/>
              <w:bottom w:val="single" w:sz="4" w:space="0" w:color="auto"/>
              <w:right w:val="single" w:sz="4" w:space="0" w:color="auto"/>
            </w:tcBorders>
          </w:tcPr>
          <w:p w:rsidR="00C14C79" w:rsidRDefault="00C14C79" w:rsidP="00C14C79">
            <w:r w:rsidRPr="00DF4BE6">
              <w:rPr>
                <w:rFonts w:ascii="GHEA Grapalat" w:hAnsi="GHEA Grapalat"/>
                <w:sz w:val="16"/>
                <w:szCs w:val="16"/>
              </w:rPr>
              <w:t>10 %</w:t>
            </w:r>
          </w:p>
        </w:tc>
        <w:tc>
          <w:tcPr>
            <w:tcW w:w="830" w:type="dxa"/>
            <w:tcBorders>
              <w:top w:val="single" w:sz="4" w:space="0" w:color="auto"/>
              <w:left w:val="single" w:sz="4" w:space="0" w:color="auto"/>
              <w:bottom w:val="single" w:sz="4" w:space="0" w:color="auto"/>
              <w:right w:val="single" w:sz="4" w:space="0" w:color="auto"/>
            </w:tcBorders>
          </w:tcPr>
          <w:p w:rsidR="00C14C79" w:rsidRDefault="00C14C79" w:rsidP="00C14C79">
            <w:r w:rsidRPr="00FC2576">
              <w:rPr>
                <w:rFonts w:ascii="GHEA Grapalat" w:hAnsi="GHEA Grapalat"/>
                <w:sz w:val="16"/>
                <w:szCs w:val="16"/>
              </w:rPr>
              <w:t>10 %</w:t>
            </w:r>
          </w:p>
        </w:tc>
        <w:tc>
          <w:tcPr>
            <w:tcW w:w="548" w:type="dxa"/>
            <w:tcBorders>
              <w:top w:val="single" w:sz="4" w:space="0" w:color="auto"/>
              <w:left w:val="single" w:sz="4" w:space="0" w:color="auto"/>
              <w:bottom w:val="single" w:sz="4" w:space="0" w:color="auto"/>
              <w:right w:val="single" w:sz="4" w:space="0" w:color="auto"/>
            </w:tcBorders>
          </w:tcPr>
          <w:p w:rsidR="00C14C79" w:rsidRDefault="00C14C79" w:rsidP="00C14C79">
            <w:r w:rsidRPr="00616660">
              <w:rPr>
                <w:rFonts w:ascii="GHEA Grapalat" w:hAnsi="GHEA Grapalat"/>
                <w:sz w:val="16"/>
                <w:szCs w:val="16"/>
              </w:rPr>
              <w:t>15 %</w:t>
            </w:r>
          </w:p>
        </w:tc>
        <w:tc>
          <w:tcPr>
            <w:tcW w:w="706" w:type="dxa"/>
            <w:tcBorders>
              <w:top w:val="single" w:sz="4" w:space="0" w:color="auto"/>
              <w:left w:val="single" w:sz="4" w:space="0" w:color="auto"/>
              <w:bottom w:val="single" w:sz="4" w:space="0" w:color="auto"/>
              <w:right w:val="single" w:sz="4" w:space="0" w:color="auto"/>
            </w:tcBorders>
          </w:tcPr>
          <w:p w:rsidR="00C14C79" w:rsidRDefault="00C14C79" w:rsidP="00C14C79">
            <w:r w:rsidRPr="005E4960">
              <w:rPr>
                <w:rFonts w:ascii="GHEA Grapalat" w:hAnsi="GHEA Grapalat"/>
                <w:sz w:val="16"/>
                <w:szCs w:val="16"/>
              </w:rPr>
              <w:t>15 %</w:t>
            </w:r>
          </w:p>
        </w:tc>
        <w:tc>
          <w:tcPr>
            <w:tcW w:w="565" w:type="dxa"/>
            <w:gridSpan w:val="2"/>
            <w:tcBorders>
              <w:top w:val="single" w:sz="4" w:space="0" w:color="auto"/>
              <w:left w:val="single" w:sz="4" w:space="0" w:color="auto"/>
              <w:bottom w:val="single" w:sz="4" w:space="0" w:color="auto"/>
              <w:right w:val="single" w:sz="4" w:space="0" w:color="auto"/>
            </w:tcBorders>
          </w:tcPr>
          <w:p w:rsidR="00C14C79" w:rsidRDefault="00C14C79" w:rsidP="00C14C79">
            <w:r w:rsidRPr="00F70624">
              <w:rPr>
                <w:rFonts w:ascii="GHEA Grapalat" w:hAnsi="GHEA Grapalat"/>
                <w:sz w:val="16"/>
                <w:szCs w:val="16"/>
              </w:rPr>
              <w:t>10 %</w:t>
            </w:r>
          </w:p>
        </w:tc>
        <w:tc>
          <w:tcPr>
            <w:tcW w:w="530" w:type="dxa"/>
            <w:tcBorders>
              <w:top w:val="single" w:sz="4" w:space="0" w:color="auto"/>
              <w:left w:val="single" w:sz="4" w:space="0" w:color="auto"/>
              <w:bottom w:val="single" w:sz="4" w:space="0" w:color="auto"/>
              <w:right w:val="single" w:sz="4" w:space="0" w:color="auto"/>
            </w:tcBorders>
          </w:tcPr>
          <w:p w:rsidR="00C14C79" w:rsidRDefault="00C14C79" w:rsidP="00C14C79">
            <w:r w:rsidRPr="00701309">
              <w:rPr>
                <w:rFonts w:ascii="GHEA Grapalat" w:hAnsi="GHEA Grapalat"/>
                <w:sz w:val="16"/>
                <w:szCs w:val="16"/>
              </w:rPr>
              <w:t xml:space="preserve">0%       </w:t>
            </w:r>
          </w:p>
        </w:tc>
        <w:tc>
          <w:tcPr>
            <w:tcW w:w="593" w:type="dxa"/>
            <w:tcBorders>
              <w:top w:val="single" w:sz="4" w:space="0" w:color="auto"/>
              <w:left w:val="single" w:sz="4" w:space="0" w:color="auto"/>
              <w:bottom w:val="single" w:sz="4" w:space="0" w:color="auto"/>
              <w:right w:val="single" w:sz="4" w:space="0" w:color="auto"/>
            </w:tcBorders>
          </w:tcPr>
          <w:p w:rsidR="00C14C79" w:rsidRDefault="00C14C79" w:rsidP="00C14C79">
            <w:r w:rsidRPr="00EF4DC7">
              <w:rPr>
                <w:rFonts w:ascii="GHEA Grapalat" w:hAnsi="GHEA Grapalat"/>
                <w:sz w:val="16"/>
                <w:szCs w:val="16"/>
              </w:rPr>
              <w:t xml:space="preserve">0%       </w:t>
            </w:r>
          </w:p>
        </w:tc>
        <w:tc>
          <w:tcPr>
            <w:tcW w:w="660" w:type="dxa"/>
            <w:tcBorders>
              <w:top w:val="single" w:sz="4" w:space="0" w:color="auto"/>
              <w:left w:val="single" w:sz="4" w:space="0" w:color="auto"/>
              <w:bottom w:val="single" w:sz="4" w:space="0" w:color="auto"/>
              <w:right w:val="single" w:sz="4" w:space="0" w:color="auto"/>
            </w:tcBorders>
          </w:tcPr>
          <w:p w:rsidR="00C14C79" w:rsidRDefault="00C14C79" w:rsidP="00C14C79">
            <w:r w:rsidRPr="0082782E">
              <w:rPr>
                <w:rFonts w:ascii="GHEA Grapalat" w:hAnsi="GHEA Grapalat"/>
                <w:sz w:val="16"/>
                <w:szCs w:val="16"/>
              </w:rPr>
              <w:t xml:space="preserve">0%       </w:t>
            </w:r>
          </w:p>
        </w:tc>
        <w:tc>
          <w:tcPr>
            <w:tcW w:w="857" w:type="dxa"/>
            <w:tcBorders>
              <w:top w:val="single" w:sz="4" w:space="0" w:color="auto"/>
              <w:left w:val="single" w:sz="4" w:space="0" w:color="auto"/>
              <w:bottom w:val="single" w:sz="4" w:space="0" w:color="auto"/>
              <w:right w:val="single" w:sz="4" w:space="0" w:color="auto"/>
            </w:tcBorders>
          </w:tcPr>
          <w:p w:rsidR="00C14C79" w:rsidRDefault="00C14C79" w:rsidP="00C14C79">
            <w:r w:rsidRPr="0046695B">
              <w:rPr>
                <w:rFonts w:ascii="GHEA Grapalat" w:hAnsi="GHEA Grapalat"/>
                <w:sz w:val="16"/>
                <w:szCs w:val="16"/>
              </w:rPr>
              <w:t>10 %</w:t>
            </w:r>
          </w:p>
        </w:tc>
        <w:tc>
          <w:tcPr>
            <w:tcW w:w="787" w:type="dxa"/>
            <w:tcBorders>
              <w:top w:val="single" w:sz="4" w:space="0" w:color="auto"/>
              <w:left w:val="single" w:sz="4" w:space="0" w:color="auto"/>
              <w:bottom w:val="single" w:sz="4" w:space="0" w:color="auto"/>
              <w:right w:val="single" w:sz="4" w:space="0" w:color="auto"/>
            </w:tcBorders>
          </w:tcPr>
          <w:p w:rsidR="00C14C79" w:rsidRDefault="00C14C79" w:rsidP="00C14C79">
            <w:r w:rsidRPr="009E7B27">
              <w:rPr>
                <w:rFonts w:ascii="GHEA Grapalat" w:hAnsi="GHEA Grapalat"/>
                <w:sz w:val="16"/>
                <w:szCs w:val="16"/>
              </w:rPr>
              <w:t>10 %</w:t>
            </w:r>
          </w:p>
        </w:tc>
        <w:tc>
          <w:tcPr>
            <w:tcW w:w="726" w:type="dxa"/>
            <w:tcBorders>
              <w:top w:val="single" w:sz="4" w:space="0" w:color="auto"/>
              <w:left w:val="single" w:sz="4" w:space="0" w:color="auto"/>
              <w:bottom w:val="single" w:sz="4" w:space="0" w:color="auto"/>
              <w:right w:val="single" w:sz="4" w:space="0" w:color="auto"/>
            </w:tcBorders>
          </w:tcPr>
          <w:p w:rsidR="00C14C79" w:rsidRDefault="00C14C79" w:rsidP="00C14C79">
            <w:r w:rsidRPr="00426F2F">
              <w:rPr>
                <w:rFonts w:ascii="GHEA Grapalat" w:hAnsi="GHEA Grapalat"/>
                <w:sz w:val="16"/>
                <w:szCs w:val="16"/>
              </w:rPr>
              <w:t>10 %</w:t>
            </w:r>
          </w:p>
        </w:tc>
        <w:tc>
          <w:tcPr>
            <w:tcW w:w="659" w:type="dxa"/>
            <w:tcBorders>
              <w:top w:val="single" w:sz="4" w:space="0" w:color="auto"/>
              <w:left w:val="single" w:sz="4" w:space="0" w:color="auto"/>
              <w:bottom w:val="single" w:sz="4" w:space="0" w:color="auto"/>
              <w:right w:val="single" w:sz="4" w:space="0" w:color="auto"/>
            </w:tcBorders>
          </w:tcPr>
          <w:p w:rsidR="00C14C79" w:rsidRDefault="00C14C79" w:rsidP="00C14C79">
            <w:r w:rsidRPr="00F74E40">
              <w:rPr>
                <w:rFonts w:ascii="GHEA Grapalat" w:hAnsi="GHEA Grapalat"/>
                <w:sz w:val="16"/>
                <w:szCs w:val="16"/>
              </w:rPr>
              <w:t>10 %</w:t>
            </w:r>
          </w:p>
        </w:tc>
        <w:tc>
          <w:tcPr>
            <w:tcW w:w="913" w:type="dxa"/>
            <w:tcBorders>
              <w:top w:val="single" w:sz="4" w:space="0" w:color="auto"/>
              <w:left w:val="single" w:sz="4" w:space="0" w:color="auto"/>
              <w:bottom w:val="single" w:sz="4" w:space="0" w:color="auto"/>
              <w:right w:val="single" w:sz="4" w:space="0" w:color="auto"/>
            </w:tcBorders>
          </w:tcPr>
          <w:p w:rsidR="00C14C79" w:rsidRDefault="00C14C79" w:rsidP="00C14C79">
            <w:r w:rsidRPr="00373761">
              <w:rPr>
                <w:rFonts w:ascii="GHEA Grapalat" w:hAnsi="GHEA Grapalat"/>
                <w:sz w:val="16"/>
                <w:szCs w:val="16"/>
              </w:rPr>
              <w:t>10 0%</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F42A8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r w:rsidRPr="00AE2768">
        <w:rPr>
          <w:rFonts w:ascii="GHEA Grapalat" w:hAnsi="GHEA Grapalat"/>
          <w:i/>
          <w:sz w:val="18"/>
          <w:lang w:val="hy-AM"/>
        </w:rPr>
        <w:t xml:space="preserve">   </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E25845" w:rsidP="00061512">
      <w:pPr>
        <w:widowControl w:val="0"/>
        <w:spacing w:after="160"/>
        <w:jc w:val="center"/>
        <w:rPr>
          <w:rFonts w:ascii="GHEA Grapalat" w:hAnsi="GHEA Grapalat"/>
          <w:i/>
        </w:rPr>
      </w:pPr>
      <w:r>
        <w:rPr>
          <w:rFonts w:ascii="GHEA Grapalat" w:hAnsi="GHEA Grapalat"/>
          <w:i/>
        </w:rPr>
        <w:t xml:space="preserve">                                                </w:t>
      </w:r>
      <w:r w:rsidR="00071D1C" w:rsidRPr="00B138F3">
        <w:rPr>
          <w:rFonts w:ascii="GHEA Grapalat" w:hAnsi="GHEA Grapalat"/>
          <w:i/>
        </w:rPr>
        <w:t xml:space="preserve">к Договору под кодом </w:t>
      </w:r>
      <w:r>
        <w:rPr>
          <w:rFonts w:ascii="Sylfaen" w:hAnsi="Sylfaen"/>
          <w:i/>
          <w:color w:val="000000"/>
        </w:rPr>
        <w:t>Կ</w:t>
      </w:r>
      <w:r>
        <w:rPr>
          <w:rFonts w:ascii="Sylfaen" w:hAnsi="Sylfaen"/>
          <w:i/>
          <w:color w:val="000000"/>
          <w:lang w:val="hy-AM"/>
        </w:rPr>
        <w:t>Հ13Հ</w:t>
      </w:r>
      <w:r w:rsidRPr="00FF1772">
        <w:rPr>
          <w:rFonts w:ascii="GHEA Grapalat" w:hAnsi="GHEA Grapalat"/>
          <w:i/>
          <w:color w:val="000000"/>
          <w:lang w:val="hy-AM"/>
        </w:rPr>
        <w:t>Դ – ԳՀ</w:t>
      </w:r>
      <w:r w:rsidRPr="00FF1772">
        <w:rPr>
          <w:rFonts w:ascii="GHEA Grapalat" w:hAnsi="GHEA Grapalat"/>
          <w:i/>
          <w:color w:val="000000"/>
          <w:lang w:val="af-ZA"/>
        </w:rPr>
        <w:t>ԱՊՁԲ</w:t>
      </w:r>
      <w:r>
        <w:rPr>
          <w:rFonts w:ascii="GHEA Grapalat" w:hAnsi="GHEA Grapalat"/>
          <w:i/>
          <w:color w:val="000000"/>
          <w:lang w:val="hy-AM"/>
        </w:rPr>
        <w:t xml:space="preserve"> 20/1</w:t>
      </w:r>
      <w:r w:rsidR="00E67FD5" w:rsidRPr="00B138F3">
        <w:rPr>
          <w:rFonts w:ascii="GHEA Grapalat" w:hAnsi="GHEA Grapalat"/>
          <w:i/>
        </w:rPr>
        <w:br/>
      </w:r>
      <w:r>
        <w:rPr>
          <w:rFonts w:ascii="GHEA Grapalat" w:hAnsi="GHEA Grapalat"/>
          <w:i/>
        </w:rPr>
        <w:t xml:space="preserve">                                                   </w:t>
      </w:r>
      <w:r w:rsidR="00071D1C"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071D1C" w:rsidRPr="00B138F3">
        <w:rPr>
          <w:rFonts w:ascii="GHEA Grapalat" w:hAnsi="GHEA Grapalat"/>
          <w:i/>
        </w:rPr>
        <w:t>20</w:t>
      </w:r>
      <w:r w:rsidR="00D52566" w:rsidRPr="00B138F3">
        <w:rPr>
          <w:rFonts w:ascii="GHEA Grapalat" w:hAnsi="GHEA Grapalat"/>
          <w:i/>
        </w:rPr>
        <w:tab/>
      </w:r>
      <w:r w:rsidR="00071D1C"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F42A8C">
        <w:rPr>
          <w:rFonts w:ascii="Sylfaen" w:hAnsi="Sylfaen"/>
          <w:b/>
          <w:color w:val="000000"/>
        </w:rPr>
        <w:t>ԿՀ1</w:t>
      </w:r>
      <w:r w:rsidR="00F42A8C">
        <w:rPr>
          <w:rFonts w:ascii="Sylfaen" w:hAnsi="Sylfaen"/>
          <w:b/>
          <w:color w:val="000000"/>
          <w:lang w:val="hy-AM"/>
        </w:rPr>
        <w:t>3Հ</w:t>
      </w:r>
      <w:r w:rsidR="00F42A8C" w:rsidRPr="00E712D0">
        <w:rPr>
          <w:rFonts w:ascii="GHEA Grapalat" w:hAnsi="GHEA Grapalat"/>
          <w:b/>
          <w:color w:val="000000"/>
          <w:lang w:val="hy-AM"/>
        </w:rPr>
        <w:t>Դ – ԳՀ</w:t>
      </w:r>
      <w:r w:rsidR="00F42A8C" w:rsidRPr="00E712D0">
        <w:rPr>
          <w:rFonts w:ascii="GHEA Grapalat" w:hAnsi="GHEA Grapalat"/>
          <w:b/>
          <w:color w:val="000000"/>
          <w:lang w:val="af-ZA"/>
        </w:rPr>
        <w:t>ԱՊՁԲ</w:t>
      </w:r>
      <w:r w:rsidR="00F42A8C">
        <w:rPr>
          <w:rFonts w:ascii="GHEA Grapalat" w:hAnsi="GHEA Grapalat"/>
          <w:b/>
          <w:color w:val="000000"/>
          <w:lang w:val="hy-AM"/>
        </w:rPr>
        <w:t xml:space="preserve"> 2</w:t>
      </w:r>
      <w:r w:rsidR="00F42A8C" w:rsidRPr="00E712D0">
        <w:rPr>
          <w:rFonts w:ascii="GHEA Grapalat" w:hAnsi="GHEA Grapalat"/>
          <w:b/>
          <w:color w:val="000000"/>
          <w:lang w:val="hy-AM"/>
        </w:rPr>
        <w:t>0/1</w:t>
      </w:r>
      <w:r w:rsidR="00F42A8C" w:rsidRPr="00E712D0">
        <w:rPr>
          <w:rFonts w:ascii="GHEA Grapalat" w:hAnsi="GHEA Grapalat"/>
          <w:b/>
          <w:lang w:val="es-ES"/>
        </w:rPr>
        <w:t xml:space="preserve">  </w:t>
      </w:r>
      <w:r w:rsidR="00F42A8C" w:rsidRPr="00AE2768">
        <w:rPr>
          <w:rFonts w:ascii="GHEA Grapalat" w:hAnsi="GHEA Grapalat"/>
          <w:i/>
          <w:sz w:val="18"/>
          <w:lang w:val="hy-AM"/>
        </w:rPr>
        <w:t xml:space="preserve">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p>
    <w:p w:rsidR="00071D1C" w:rsidRPr="00B138F3" w:rsidRDefault="00071D1C" w:rsidP="00B138F3">
      <w:pPr>
        <w:rPr>
          <w:rFonts w:ascii="GHEA Grapalat" w:hAnsi="GHEA Grapalat"/>
          <w:lang w:val="en-US"/>
        </w:rPr>
      </w:pPr>
      <w:r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28BD" w:rsidRDefault="00EB28BD">
      <w:r>
        <w:separator/>
      </w:r>
    </w:p>
  </w:endnote>
  <w:endnote w:type="continuationSeparator" w:id="0">
    <w:p w:rsidR="00EB28BD" w:rsidRDefault="00EB2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CC"/>
    <w:family w:val="auto"/>
    <w:pitch w:val="variable"/>
    <w:sig w:usb0="A1002E8F" w:usb1="10000008" w:usb2="00000000" w:usb3="00000000" w:csb0="000101FF"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0000000000000000000"/>
    <w:charset w:val="00"/>
    <w:family w:val="roman"/>
    <w:pitch w:val="variable"/>
    <w:sig w:usb0="E00002FF" w:usb1="420024FF" w:usb2="00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4027879"/>
      <w:docPartObj>
        <w:docPartGallery w:val="Page Numbers (Bottom of Page)"/>
        <w:docPartUnique/>
      </w:docPartObj>
    </w:sdtPr>
    <w:sdtEndPr>
      <w:rPr>
        <w:rFonts w:ascii="GHEA Grapalat" w:hAnsi="GHEA Grapalat"/>
        <w:sz w:val="24"/>
        <w:szCs w:val="24"/>
      </w:rPr>
    </w:sdtEndPr>
    <w:sdtContent>
      <w:p w:rsidR="00243137" w:rsidRPr="00C861E9" w:rsidRDefault="00243137">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28BD" w:rsidRDefault="00EB28BD">
      <w:r>
        <w:separator/>
      </w:r>
    </w:p>
  </w:footnote>
  <w:footnote w:type="continuationSeparator" w:id="0">
    <w:p w:rsidR="00EB28BD" w:rsidRDefault="00EB28BD">
      <w:r>
        <w:continuationSeparator/>
      </w:r>
    </w:p>
  </w:footnote>
  <w:footnote w:id="1">
    <w:p w:rsidR="00243137" w:rsidRPr="00541313" w:rsidRDefault="00243137" w:rsidP="00541313">
      <w:pPr>
        <w:widowControl w:val="0"/>
        <w:ind w:hanging="567"/>
        <w:jc w:val="both"/>
        <w:rPr>
          <w:rFonts w:ascii="GHEA Grapalat" w:hAnsi="GHEA Grapalat"/>
          <w:i/>
          <w:sz w:val="20"/>
          <w:szCs w:val="20"/>
        </w:rPr>
      </w:pP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243137" w:rsidRDefault="00243137" w:rsidP="00541313">
      <w:pPr>
        <w:widowControl w:val="0"/>
        <w:ind w:firstLine="142"/>
        <w:jc w:val="both"/>
        <w:rPr>
          <w:rFonts w:ascii="GHEA Grapalat" w:hAnsi="GHEA Grapalat"/>
          <w:i/>
          <w:sz w:val="20"/>
          <w:szCs w:val="20"/>
        </w:rPr>
      </w:pPr>
      <w:r>
        <w:rPr>
          <w:rFonts w:ascii="GHEA Grapalat" w:hAnsi="GHEA Grapalat"/>
          <w:i/>
          <w:sz w:val="20"/>
          <w:szCs w:val="20"/>
        </w:rPr>
        <w:t>-</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драмов РА и для полного выполнения заключаемого договора в дальнейшем также потребуются финансовые средства.</w:t>
      </w:r>
    </w:p>
    <w:p w:rsidR="00243137" w:rsidRDefault="00243137"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p w:rsidR="00243137" w:rsidRDefault="00243137" w:rsidP="00541313">
      <w:pPr>
        <w:widowControl w:val="0"/>
        <w:jc w:val="both"/>
        <w:rPr>
          <w:rFonts w:ascii="GHEA Grapalat" w:hAnsi="GHEA Grapalat"/>
          <w:i/>
          <w:sz w:val="20"/>
          <w:szCs w:val="20"/>
        </w:rPr>
      </w:pP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243137" w:rsidRPr="00D3436F" w:rsidRDefault="00243137"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243137" w:rsidRPr="008842CE" w:rsidRDefault="00243137" w:rsidP="001831C4">
      <w:pPr>
        <w:pStyle w:val="FootnoteText"/>
        <w:widowControl w:val="0"/>
        <w:jc w:val="both"/>
        <w:rPr>
          <w:rFonts w:ascii="GHEA Grapalat" w:hAnsi="GHEA Grapalat"/>
          <w:lang w:val="af-ZA"/>
        </w:rPr>
      </w:pPr>
    </w:p>
    <w:p w:rsidR="00243137" w:rsidRPr="008842CE" w:rsidRDefault="00243137" w:rsidP="008842CE">
      <w:pPr>
        <w:pStyle w:val="FootnoteText"/>
        <w:widowControl w:val="0"/>
        <w:jc w:val="both"/>
        <w:rPr>
          <w:rFonts w:ascii="GHEA Grapalat" w:hAnsi="GHEA Grapalat"/>
          <w:lang w:val="af-ZA"/>
        </w:rPr>
      </w:pPr>
    </w:p>
  </w:footnote>
  <w:footnote w:id="2">
    <w:p w:rsidR="00243137" w:rsidRPr="00CD6B60" w:rsidRDefault="00243137" w:rsidP="00FC69A8">
      <w:pPr>
        <w:pStyle w:val="FootnoteText"/>
        <w:jc w:val="both"/>
        <w:rPr>
          <w:rFonts w:ascii="GHEA Grapalat" w:hAnsi="GHEA Grapalat"/>
          <w:i/>
        </w:rPr>
      </w:pPr>
      <w:r>
        <w:rPr>
          <w:rStyle w:val="FootnoteReference"/>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243137" w:rsidRPr="00CD6B60" w:rsidRDefault="0024313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243137" w:rsidRPr="00CD6B60" w:rsidRDefault="0024313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243137" w:rsidRPr="00CD6B60" w:rsidRDefault="00243137"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243137" w:rsidRDefault="00243137" w:rsidP="002B51FB">
      <w:pPr>
        <w:widowControl w:val="0"/>
        <w:jc w:val="both"/>
        <w:rPr>
          <w:rFonts w:ascii="GHEA Grapalat" w:hAnsi="GHEA Grapalat"/>
          <w:i/>
          <w:sz w:val="20"/>
          <w:szCs w:val="20"/>
        </w:rPr>
      </w:pPr>
      <w:r>
        <w:rPr>
          <w:rStyle w:val="FootnoteReference"/>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243137" w:rsidRDefault="00243137"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243137" w:rsidRPr="009E2596" w:rsidRDefault="00243137"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rsidR="00243137" w:rsidRPr="0049623A" w:rsidDel="00932115" w:rsidRDefault="00243137" w:rsidP="00AF1F59">
      <w:pPr>
        <w:pStyle w:val="FootnoteText"/>
        <w:jc w:val="both"/>
        <w:rPr>
          <w:del w:id="2" w:author="Inesa Kocharyan" w:date="2019-10-29T12:18:00Z"/>
        </w:rPr>
      </w:pPr>
      <w:r>
        <w:rPr>
          <w:rStyle w:val="FootnoteReference"/>
        </w:rPr>
        <w:t>7</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Pr>
          <w:rFonts w:ascii="GHEA Grapalat" w:hAnsi="GHEA Grapalat"/>
          <w:i/>
        </w:rPr>
        <w:t>".</w:t>
      </w:r>
    </w:p>
  </w:footnote>
  <w:footnote w:id="5">
    <w:p w:rsidR="00243137" w:rsidRPr="00D3436F" w:rsidRDefault="00243137" w:rsidP="00AF1F59">
      <w:pPr>
        <w:pStyle w:val="FootnoteText"/>
        <w:jc w:val="both"/>
        <w:rPr>
          <w:rFonts w:ascii="GHEA Grapalat" w:hAnsi="GHEA Grapalat"/>
          <w:i/>
        </w:rPr>
      </w:pPr>
      <w:r>
        <w:rPr>
          <w:rStyle w:val="FootnoteReference"/>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243137" w:rsidRPr="000811C1" w:rsidRDefault="00243137">
      <w:pPr>
        <w:pStyle w:val="FootnoteText"/>
        <w:rPr>
          <w:rFonts w:asciiTheme="minorHAnsi" w:hAnsiTheme="minorHAnsi"/>
        </w:rPr>
      </w:pPr>
    </w:p>
  </w:footnote>
  <w:footnote w:id="6">
    <w:p w:rsidR="00243137" w:rsidRPr="002C2499" w:rsidRDefault="00243137" w:rsidP="00B351F5">
      <w:pPr>
        <w:pStyle w:val="FootnoteText"/>
      </w:pPr>
      <w:r>
        <w:rPr>
          <w:rStyle w:val="FootnoteReference"/>
        </w:rPr>
        <w:t>9</w:t>
      </w:r>
      <w:r w:rsidRPr="008842CE">
        <w:rPr>
          <w:rFonts w:ascii="GHEA Grapalat" w:hAnsi="GHEA Grapalat"/>
          <w:i/>
        </w:rPr>
        <w:t>Настоящий пункт исключается из приглашения, если процедура закупки не организуется по лотам</w:t>
      </w:r>
    </w:p>
    <w:p w:rsidR="00243137" w:rsidRPr="000811C1" w:rsidRDefault="00243137">
      <w:pPr>
        <w:pStyle w:val="FootnoteText"/>
        <w:rPr>
          <w:rFonts w:asciiTheme="minorHAnsi" w:hAnsiTheme="minorHAnsi"/>
        </w:rPr>
      </w:pPr>
    </w:p>
  </w:footnote>
  <w:footnote w:id="7">
    <w:p w:rsidR="00243137" w:rsidRPr="00FE2AA4" w:rsidRDefault="00243137">
      <w:pPr>
        <w:pStyle w:val="FootnoteText"/>
        <w:rPr>
          <w:rFonts w:asciiTheme="minorHAnsi" w:hAnsiTheme="minorHAnsi"/>
          <w:i/>
        </w:rPr>
      </w:pPr>
      <w:r>
        <w:rPr>
          <w:rStyle w:val="FootnoteReference"/>
        </w:rPr>
        <w:t>10</w:t>
      </w:r>
      <w:r w:rsidRPr="00FE2AA4">
        <w:rPr>
          <w:rFonts w:asciiTheme="minorHAnsi" w:hAnsiTheme="minorHAnsi"/>
          <w:i/>
        </w:rPr>
        <w:t>Устанавливается заказчиком.</w:t>
      </w:r>
    </w:p>
  </w:footnote>
  <w:footnote w:id="8">
    <w:p w:rsidR="00243137" w:rsidRPr="008842CE" w:rsidRDefault="00243137" w:rsidP="0093610F">
      <w:pPr>
        <w:pStyle w:val="FootnoteText"/>
        <w:widowControl w:val="0"/>
        <w:jc w:val="both"/>
        <w:rPr>
          <w:rFonts w:ascii="GHEA Grapalat" w:hAnsi="GHEA Grapalat"/>
          <w:lang w:val="af-ZA"/>
        </w:rPr>
      </w:pPr>
      <w:r>
        <w:rPr>
          <w:rStyle w:val="FootnoteReference"/>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243137" w:rsidRPr="000811C1" w:rsidRDefault="00243137">
      <w:pPr>
        <w:pStyle w:val="FootnoteText"/>
        <w:rPr>
          <w:lang w:val="af-ZA"/>
        </w:rPr>
      </w:pPr>
    </w:p>
  </w:footnote>
  <w:footnote w:id="9">
    <w:p w:rsidR="00243137" w:rsidRPr="0092041F" w:rsidRDefault="00243137" w:rsidP="00C67FAB">
      <w:pPr>
        <w:pStyle w:val="FootnoteText"/>
        <w:jc w:val="both"/>
        <w:rPr>
          <w:rFonts w:ascii="GHEA Grapalat" w:hAnsi="GHEA Grapalat"/>
          <w:i/>
        </w:rPr>
      </w:pPr>
      <w:r w:rsidRPr="00C67FAB">
        <w:rPr>
          <w:rStyle w:val="FootnoteReference"/>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sidRPr="00C67FAB">
        <w:rPr>
          <w:rFonts w:ascii="GHEA Grapalat" w:hAnsi="GHEA Grapalat"/>
          <w:i/>
        </w:rPr>
        <w:t>заменяются словами</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10">
    <w:p w:rsidR="00243137" w:rsidRPr="00511966" w:rsidRDefault="00243137" w:rsidP="00C67FAB">
      <w:pPr>
        <w:pStyle w:val="FootnoteText"/>
        <w:jc w:val="both"/>
        <w:rPr>
          <w:rFonts w:ascii="GHEA Grapalat" w:hAnsi="GHEA Grapalat"/>
          <w:i/>
        </w:rPr>
      </w:pPr>
      <w:r w:rsidRPr="00C67FAB">
        <w:rPr>
          <w:rStyle w:val="FootnoteReference"/>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драмов РА, то слова</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денег"заменяются словами"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1">
    <w:p w:rsidR="00243137" w:rsidRPr="008E4439" w:rsidRDefault="00243137"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rPr>
          <w:rFonts w:ascii="GHEA Grapalat" w:hAnsi="GHEA Grapalat"/>
        </w:rPr>
        <w:t>Настоящий пункт редактируется согласно соответствующему заказчику</w:t>
      </w:r>
    </w:p>
    <w:p w:rsidR="00243137" w:rsidRPr="000811C1" w:rsidRDefault="00243137" w:rsidP="0027573B">
      <w:pPr>
        <w:pStyle w:val="FootnoteText"/>
        <w:rPr>
          <w:rFonts w:ascii="Sylfaen" w:hAnsi="Sylfaen"/>
          <w:sz w:val="18"/>
          <w:szCs w:val="18"/>
        </w:rPr>
      </w:pPr>
    </w:p>
  </w:footnote>
  <w:footnote w:id="12">
    <w:p w:rsidR="00243137" w:rsidRPr="00A31673" w:rsidRDefault="00243137">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3">
    <w:p w:rsidR="00243137" w:rsidRPr="00DE7706" w:rsidRDefault="00243137">
      <w:pPr>
        <w:pStyle w:val="FootnoteText"/>
      </w:pPr>
      <w:r>
        <w:rPr>
          <w:rStyle w:val="FootnoteReference"/>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243137" w:rsidRDefault="00243137" w:rsidP="006B3E56">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243137" w:rsidRDefault="00243137" w:rsidP="006B3E56">
      <w:pPr>
        <w:pStyle w:val="FootnoteText"/>
        <w:rPr>
          <w:rFonts w:asciiTheme="minorHAnsi" w:hAnsiTheme="minorHAnsi"/>
          <w:lang w:val="af-ZA"/>
        </w:rPr>
      </w:pPr>
    </w:p>
  </w:footnote>
  <w:footnote w:id="15">
    <w:p w:rsidR="00243137" w:rsidRPr="00D3436F" w:rsidRDefault="00243137"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243137" w:rsidRPr="00D3436F" w:rsidRDefault="00243137">
      <w:pPr>
        <w:pStyle w:val="FootnoteText"/>
        <w:rPr>
          <w:lang w:val="es-ES"/>
        </w:rPr>
      </w:pPr>
    </w:p>
  </w:footnote>
  <w:footnote w:id="16">
    <w:p w:rsidR="00C14C79" w:rsidRDefault="00C14C79"/>
    <w:p w:rsidR="00243137" w:rsidRPr="008842CE" w:rsidRDefault="00243137" w:rsidP="003D2FE2">
      <w:pPr>
        <w:pStyle w:val="FootnoteText"/>
        <w:jc w:val="both"/>
      </w:pPr>
    </w:p>
  </w:footnote>
  <w:footnote w:id="17">
    <w:p w:rsidR="00C14C79" w:rsidRDefault="00C14C79"/>
    <w:p w:rsidR="00243137" w:rsidRPr="008842CE" w:rsidRDefault="00243137" w:rsidP="000A214C">
      <w:pPr>
        <w:pStyle w:val="FootnoteText"/>
        <w:jc w:val="both"/>
      </w:pPr>
    </w:p>
  </w:footnote>
  <w:footnote w:id="18">
    <w:p w:rsidR="00243137" w:rsidRPr="00D3436F" w:rsidRDefault="00243137" w:rsidP="00D3436F">
      <w:pPr>
        <w:pStyle w:val="FootnoteText"/>
        <w:widowControl w:val="0"/>
        <w:jc w:val="both"/>
        <w:rPr>
          <w:lang w:val="af-ZA"/>
        </w:rPr>
      </w:pPr>
      <w:r>
        <w:rPr>
          <w:rStyle w:val="FootnoteReference"/>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9">
    <w:p w:rsidR="00243137" w:rsidRPr="008842CE" w:rsidRDefault="00243137" w:rsidP="005E52ED">
      <w:pPr>
        <w:pStyle w:val="FootnoteText"/>
        <w:widowControl w:val="0"/>
        <w:jc w:val="both"/>
        <w:rPr>
          <w:rFonts w:ascii="GHEA Grapalat" w:hAnsi="GHEA Grapalat"/>
          <w:lang w:val="hy-AM"/>
        </w:rPr>
      </w:pPr>
      <w:r>
        <w:rPr>
          <w:rStyle w:val="FootnoteReference"/>
        </w:rPr>
        <w:t>18</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243137" w:rsidRPr="00D3436F" w:rsidRDefault="00243137">
      <w:pPr>
        <w:pStyle w:val="FootnoteText"/>
        <w:rPr>
          <w:lang w:val="hy-AM"/>
        </w:rPr>
      </w:pPr>
    </w:p>
  </w:footnote>
  <w:footnote w:id="20">
    <w:p w:rsidR="00243137" w:rsidRPr="00402BC3" w:rsidRDefault="00243137" w:rsidP="000D6018">
      <w:pPr>
        <w:pStyle w:val="FootnoteText"/>
        <w:jc w:val="both"/>
        <w:rPr>
          <w:rFonts w:ascii="GHEA Grapalat" w:hAnsi="GHEA Grapalat"/>
          <w:i/>
        </w:rPr>
      </w:pPr>
      <w:r>
        <w:rPr>
          <w:rStyle w:val="FootnoteReference"/>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243137" w:rsidRPr="00552088" w:rsidRDefault="00243137"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243137" w:rsidRPr="00D3436F" w:rsidRDefault="00243137">
      <w:pPr>
        <w:pStyle w:val="FootnoteText"/>
        <w:rPr>
          <w:lang w:val="hy-AM"/>
        </w:rPr>
      </w:pPr>
    </w:p>
  </w:footnote>
  <w:footnote w:id="21">
    <w:p w:rsidR="00243137" w:rsidRPr="008842CE" w:rsidRDefault="00243137" w:rsidP="00D32870">
      <w:pPr>
        <w:pStyle w:val="FootnoteText"/>
        <w:widowControl w:val="0"/>
        <w:jc w:val="both"/>
        <w:rPr>
          <w:rFonts w:ascii="GHEA Grapalat" w:hAnsi="GHEA Grapalat"/>
          <w:lang w:val="hy-AM"/>
        </w:rPr>
      </w:pPr>
      <w:r>
        <w:rPr>
          <w:rStyle w:val="FootnoteReference"/>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243137" w:rsidRPr="00D3436F" w:rsidRDefault="00243137">
      <w:pPr>
        <w:pStyle w:val="FootnoteText"/>
        <w:rPr>
          <w:lang w:val="hy-AM"/>
        </w:rPr>
      </w:pPr>
    </w:p>
  </w:footnote>
  <w:footnote w:id="22">
    <w:p w:rsidR="00243137" w:rsidRPr="00D3436F" w:rsidRDefault="00243137" w:rsidP="00D3436F">
      <w:pPr>
        <w:pStyle w:val="FootnoteText"/>
        <w:widowControl w:val="0"/>
        <w:jc w:val="both"/>
        <w:rPr>
          <w:lang w:val="hy-AM"/>
        </w:rPr>
      </w:pPr>
      <w:r>
        <w:rPr>
          <w:rStyle w:val="FootnoteReference"/>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rsidR="00243137" w:rsidRPr="008842CE" w:rsidRDefault="00243137" w:rsidP="00084B51">
      <w:pPr>
        <w:pStyle w:val="FootnoteText"/>
        <w:widowControl w:val="0"/>
        <w:jc w:val="both"/>
        <w:rPr>
          <w:rFonts w:ascii="GHEA Grapalat" w:hAnsi="GHEA Grapalat"/>
          <w:lang w:val="hy-AM"/>
        </w:rPr>
      </w:pPr>
      <w:r>
        <w:rPr>
          <w:rStyle w:val="FootnoteReference"/>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43137" w:rsidRPr="00D3436F" w:rsidRDefault="00243137">
      <w:pPr>
        <w:pStyle w:val="FootnoteText"/>
        <w:rPr>
          <w:lang w:val="hy-AM"/>
        </w:rPr>
      </w:pPr>
    </w:p>
  </w:footnote>
  <w:footnote w:id="24">
    <w:p w:rsidR="00243137" w:rsidRPr="008842CE" w:rsidRDefault="00243137" w:rsidP="00413390">
      <w:pPr>
        <w:pStyle w:val="FootnoteText"/>
        <w:widowControl w:val="0"/>
        <w:jc w:val="both"/>
        <w:rPr>
          <w:rFonts w:ascii="GHEA Grapalat" w:hAnsi="GHEA Grapalat"/>
          <w:lang w:val="hy-AM"/>
        </w:rPr>
      </w:pPr>
      <w:r>
        <w:rPr>
          <w:rStyle w:val="FootnoteReference"/>
        </w:rPr>
        <w:t>24</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p>
    <w:p w:rsidR="00243137" w:rsidRPr="008842CE" w:rsidRDefault="00243137"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243137" w:rsidRPr="00D3436F" w:rsidRDefault="00243137">
      <w:pPr>
        <w:pStyle w:val="FootnoteText"/>
        <w:rPr>
          <w:lang w:val="hy-AM"/>
        </w:rPr>
      </w:pPr>
    </w:p>
  </w:footnote>
  <w:footnote w:id="25">
    <w:p w:rsidR="00243137" w:rsidRPr="00E861BF" w:rsidRDefault="00243137"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6">
    <w:p w:rsidR="00243137" w:rsidRDefault="00243137" w:rsidP="00B64ECA">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243137" w:rsidRPr="00E861BF" w:rsidRDefault="00243137"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7">
    <w:p w:rsidR="00243137" w:rsidRPr="00E861BF" w:rsidRDefault="00243137"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8">
    <w:p w:rsidR="00243137" w:rsidRPr="008842CE" w:rsidRDefault="00243137" w:rsidP="008842CE">
      <w:pPr>
        <w:pStyle w:val="FootnoteText"/>
        <w:widowControl w:val="0"/>
        <w:jc w:val="both"/>
      </w:pPr>
      <w:r w:rsidRPr="008842CE">
        <w:rPr>
          <w:rStyle w:val="FootnoteReference"/>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9">
    <w:p w:rsidR="00D91F79" w:rsidRPr="008842CE" w:rsidRDefault="00D91F79" w:rsidP="008842CE">
      <w:pPr>
        <w:widowControl w:val="0"/>
        <w:jc w:val="both"/>
        <w:rPr>
          <w:rFonts w:ascii="GHEA Grapalat" w:hAnsi="GHEA Grapalat"/>
          <w:i/>
          <w:sz w:val="20"/>
          <w:szCs w:val="20"/>
        </w:rPr>
      </w:pPr>
      <w:r w:rsidRPr="008842CE">
        <w:rPr>
          <w:rStyle w:val="FootnoteReference"/>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1512"/>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77E"/>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52E"/>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63F"/>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137"/>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B95"/>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5F8"/>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056"/>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319"/>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1F5D"/>
    <w:rsid w:val="00372C2B"/>
    <w:rsid w:val="00372C67"/>
    <w:rsid w:val="00372D7E"/>
    <w:rsid w:val="00372FAD"/>
    <w:rsid w:val="0037329F"/>
    <w:rsid w:val="00373EC9"/>
    <w:rsid w:val="00374F4A"/>
    <w:rsid w:val="0037512E"/>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6FF3"/>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0F1"/>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21C8"/>
    <w:rsid w:val="004A3051"/>
    <w:rsid w:val="004A51CE"/>
    <w:rsid w:val="004A6204"/>
    <w:rsid w:val="004A712A"/>
    <w:rsid w:val="004A7722"/>
    <w:rsid w:val="004A798D"/>
    <w:rsid w:val="004B02C9"/>
    <w:rsid w:val="004B0A4E"/>
    <w:rsid w:val="004B2363"/>
    <w:rsid w:val="004B2714"/>
    <w:rsid w:val="004B28E1"/>
    <w:rsid w:val="004B2F56"/>
    <w:rsid w:val="004B383E"/>
    <w:rsid w:val="004B4580"/>
    <w:rsid w:val="004B4B72"/>
    <w:rsid w:val="004B4BF7"/>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3A4C"/>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AD0"/>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4F7F4D"/>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385"/>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94"/>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0203"/>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088D"/>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98F"/>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0064"/>
    <w:rsid w:val="00681F45"/>
    <w:rsid w:val="00682E8D"/>
    <w:rsid w:val="00683F05"/>
    <w:rsid w:val="00684CA3"/>
    <w:rsid w:val="00685962"/>
    <w:rsid w:val="00685A30"/>
    <w:rsid w:val="00685C48"/>
    <w:rsid w:val="00687E34"/>
    <w:rsid w:val="006906E8"/>
    <w:rsid w:val="00691009"/>
    <w:rsid w:val="006912BB"/>
    <w:rsid w:val="00692BA1"/>
    <w:rsid w:val="00692C09"/>
    <w:rsid w:val="00692FA3"/>
    <w:rsid w:val="00693101"/>
    <w:rsid w:val="00693C4E"/>
    <w:rsid w:val="006953B6"/>
    <w:rsid w:val="006968E8"/>
    <w:rsid w:val="00696900"/>
    <w:rsid w:val="00697C38"/>
    <w:rsid w:val="006A03FD"/>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1945"/>
    <w:rsid w:val="006B2F02"/>
    <w:rsid w:val="006B3AE3"/>
    <w:rsid w:val="006B3B3D"/>
    <w:rsid w:val="006B3E56"/>
    <w:rsid w:val="006B3E66"/>
    <w:rsid w:val="006B4238"/>
    <w:rsid w:val="006B4269"/>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CDA"/>
    <w:rsid w:val="006C2F98"/>
    <w:rsid w:val="006C3115"/>
    <w:rsid w:val="006C47F0"/>
    <w:rsid w:val="006C679A"/>
    <w:rsid w:val="006C7FD7"/>
    <w:rsid w:val="006D0B02"/>
    <w:rsid w:val="006D0D6F"/>
    <w:rsid w:val="006D0E83"/>
    <w:rsid w:val="006D1826"/>
    <w:rsid w:val="006D1BA0"/>
    <w:rsid w:val="006D2248"/>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2F06"/>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6EB9"/>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1C9"/>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67DEB"/>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0B0"/>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5A"/>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13B5"/>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8DE"/>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5B41"/>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1DF1"/>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756"/>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030"/>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2E59"/>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C79"/>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62B"/>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5D4"/>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2FB7"/>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427"/>
    <w:rsid w:val="00CD4898"/>
    <w:rsid w:val="00CD6B60"/>
    <w:rsid w:val="00CD7A4F"/>
    <w:rsid w:val="00CE0D95"/>
    <w:rsid w:val="00CE10B2"/>
    <w:rsid w:val="00CE1E11"/>
    <w:rsid w:val="00CE2264"/>
    <w:rsid w:val="00CE35E7"/>
    <w:rsid w:val="00CE4D1D"/>
    <w:rsid w:val="00CE56FD"/>
    <w:rsid w:val="00CE5C88"/>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06CA"/>
    <w:rsid w:val="00D11611"/>
    <w:rsid w:val="00D132BC"/>
    <w:rsid w:val="00D13662"/>
    <w:rsid w:val="00D13863"/>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4C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836"/>
    <w:rsid w:val="00D46D49"/>
    <w:rsid w:val="00D46D5B"/>
    <w:rsid w:val="00D47316"/>
    <w:rsid w:val="00D47541"/>
    <w:rsid w:val="00D47A5B"/>
    <w:rsid w:val="00D47A9C"/>
    <w:rsid w:val="00D50B56"/>
    <w:rsid w:val="00D5125A"/>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1F79"/>
    <w:rsid w:val="00D927EB"/>
    <w:rsid w:val="00D970D2"/>
    <w:rsid w:val="00D97434"/>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845"/>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85"/>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843"/>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87445"/>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8BD"/>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2F94"/>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4F4"/>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4E9"/>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A8C"/>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08D5"/>
    <w:rsid w:val="00F825AC"/>
    <w:rsid w:val="00F82623"/>
    <w:rsid w:val="00F83409"/>
    <w:rsid w:val="00F839B3"/>
    <w:rsid w:val="00F83B76"/>
    <w:rsid w:val="00F83E0A"/>
    <w:rsid w:val="00F8462A"/>
    <w:rsid w:val="00F853A6"/>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050"/>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A1A"/>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F66E1D"/>
  <w15:docId w15:val="{A30687F4-219C-4C2D-A05E-79F4A4898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styleId="PlaceholderText">
    <w:name w:val="Placeholder Text"/>
    <w:basedOn w:val="DefaultParagraphFont"/>
    <w:uiPriority w:val="99"/>
    <w:semiHidden/>
    <w:rsid w:val="00D5125A"/>
    <w:rPr>
      <w:color w:val="808080"/>
    </w:rPr>
  </w:style>
  <w:style w:type="paragraph" w:styleId="HTMLPreformatted">
    <w:name w:val="HTML Preformatted"/>
    <w:basedOn w:val="Normal"/>
    <w:link w:val="HTMLPreformattedChar"/>
    <w:uiPriority w:val="99"/>
    <w:semiHidden/>
    <w:unhideWhenUsed/>
    <w:rsid w:val="0079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7900B0"/>
    <w:rPr>
      <w:rFonts w:ascii="Courier New"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932694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271915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ik2@school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1BE48-FDAB-4AF5-A2F2-7361D9C06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87</Pages>
  <Words>19900</Words>
  <Characters>113436</Characters>
  <Application>Microsoft Office Word</Application>
  <DocSecurity>0</DocSecurity>
  <Lines>945</Lines>
  <Paragraphs>266</Paragraphs>
  <ScaleCrop>false</ScaleCrop>
  <HeadingPairs>
    <vt:vector size="6" baseType="variant">
      <vt:variant>
        <vt:lpstr>Title</vt:lpstr>
      </vt:variant>
      <vt:variant>
        <vt:i4>1</vt:i4>
      </vt:variant>
      <vt:variant>
        <vt:lpstr>Название</vt:lpstr>
      </vt:variant>
      <vt:variant>
        <vt:i4>1</vt:i4>
      </vt:variant>
      <vt:variant>
        <vt:lpstr>Заголовки</vt:lpstr>
      </vt:variant>
      <vt:variant>
        <vt:i4>6</vt:i4>
      </vt:variant>
    </vt:vector>
  </HeadingPairs>
  <TitlesOfParts>
    <vt:vector size="8" baseType="lpstr">
      <vt:lpstr/>
      <vt:lpstr/>
      <vt:lpstr>        </vt:lpstr>
      <vt:lpstr>        ", которые сгруппированы в лоты " 1-10":</vt:lpstr>
      <vt:lpstr>        Приложение № 1,1</vt:lpstr>
      <vt:lpstr>        ПОЛНОЕ ОПИСАНИЕ</vt:lpstr>
      <vt:lpstr>        предлагаемого товара</vt:lpstr>
      <vt:lpstr>        </vt:lpstr>
    </vt:vector>
  </TitlesOfParts>
  <Company>STFC</Company>
  <LinksUpToDate>false</LinksUpToDate>
  <CharactersWithSpaces>133070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School</cp:lastModifiedBy>
  <cp:revision>2</cp:revision>
  <cp:lastPrinted>2018-02-16T07:12:00Z</cp:lastPrinted>
  <dcterms:created xsi:type="dcterms:W3CDTF">2019-12-20T12:36:00Z</dcterms:created>
  <dcterms:modified xsi:type="dcterms:W3CDTF">2019-12-20T12:36:00Z</dcterms:modified>
</cp:coreProperties>
</file>